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A12463" w:rsidRDefault="00A12463"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A24E5B">
      <w:pPr>
        <w:pStyle w:val="Titul2"/>
      </w:pPr>
      <w:r w:rsidRPr="00A24E5B">
        <w:t>„</w:t>
      </w:r>
      <w:r w:rsidR="00A24E5B" w:rsidRPr="00A24E5B">
        <w:t>Zajištění bezbariérového přístupu na nástupiště v ŽST Roztoky u Prahy</w:t>
      </w:r>
      <w:r w:rsidRPr="00A24E5B">
        <w:t>“</w:t>
      </w:r>
    </w:p>
    <w:p w:rsidR="00AD0C7B" w:rsidRPr="006C2343" w:rsidRDefault="00AD0C7B" w:rsidP="00EB46E5">
      <w:pPr>
        <w:pStyle w:val="Titul2"/>
      </w:pPr>
    </w:p>
    <w:p w:rsidR="00887491" w:rsidRDefault="00887491" w:rsidP="00887491">
      <w:pPr>
        <w:pStyle w:val="Text1-1"/>
        <w:numPr>
          <w:ilvl w:val="0"/>
          <w:numId w:val="0"/>
        </w:numPr>
        <w:tabs>
          <w:tab w:val="left" w:pos="708"/>
        </w:tabs>
        <w:ind w:left="737" w:hanging="737"/>
      </w:pPr>
      <w:r>
        <w:t xml:space="preserve">Č.j. </w:t>
      </w:r>
      <w:r w:rsidR="00A24E5B">
        <w:t>15906/2019-SŽDC-SSZ-OVZ</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F45B1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429" w:history="1">
        <w:r w:rsidR="00F45B1E" w:rsidRPr="00D41B95">
          <w:rPr>
            <w:rStyle w:val="Hypertextovodkaz"/>
          </w:rPr>
          <w:t>1.</w:t>
        </w:r>
        <w:r w:rsidR="00F45B1E">
          <w:rPr>
            <w:rFonts w:eastAsiaTheme="minorEastAsia"/>
            <w:caps w:val="0"/>
            <w:noProof/>
            <w:sz w:val="22"/>
            <w:szCs w:val="22"/>
            <w:lang w:eastAsia="cs-CZ"/>
          </w:rPr>
          <w:tab/>
        </w:r>
        <w:r w:rsidR="00F45B1E" w:rsidRPr="00D41B95">
          <w:rPr>
            <w:rStyle w:val="Hypertextovodkaz"/>
          </w:rPr>
          <w:t>ÚVODNÍ USTANOVENÍ</w:t>
        </w:r>
        <w:r w:rsidR="00F45B1E">
          <w:rPr>
            <w:noProof/>
            <w:webHidden/>
          </w:rPr>
          <w:tab/>
        </w:r>
        <w:r w:rsidR="00F45B1E">
          <w:rPr>
            <w:noProof/>
            <w:webHidden/>
          </w:rPr>
          <w:fldChar w:fldCharType="begin"/>
        </w:r>
        <w:r w:rsidR="00F45B1E">
          <w:rPr>
            <w:noProof/>
            <w:webHidden/>
          </w:rPr>
          <w:instrText xml:space="preserve"> PAGEREF _Toc11155429 \h </w:instrText>
        </w:r>
        <w:r w:rsidR="00F45B1E">
          <w:rPr>
            <w:noProof/>
            <w:webHidden/>
          </w:rPr>
        </w:r>
        <w:r w:rsidR="00F45B1E">
          <w:rPr>
            <w:noProof/>
            <w:webHidden/>
          </w:rPr>
          <w:fldChar w:fldCharType="separate"/>
        </w:r>
        <w:r w:rsidR="006F5447">
          <w:rPr>
            <w:noProof/>
            <w:webHidden/>
          </w:rPr>
          <w:t>3</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30" w:history="1">
        <w:r w:rsidR="00F45B1E" w:rsidRPr="00D41B95">
          <w:rPr>
            <w:rStyle w:val="Hypertextovodkaz"/>
          </w:rPr>
          <w:t>2.</w:t>
        </w:r>
        <w:r w:rsidR="00F45B1E">
          <w:rPr>
            <w:rFonts w:eastAsiaTheme="minorEastAsia"/>
            <w:caps w:val="0"/>
            <w:noProof/>
            <w:sz w:val="22"/>
            <w:szCs w:val="22"/>
            <w:lang w:eastAsia="cs-CZ"/>
          </w:rPr>
          <w:tab/>
        </w:r>
        <w:r w:rsidR="00F45B1E" w:rsidRPr="00D41B95">
          <w:rPr>
            <w:rStyle w:val="Hypertextovodkaz"/>
          </w:rPr>
          <w:t>IDENTIFIKAČNÍ ÚDAJE ZADAVATELE</w:t>
        </w:r>
        <w:r w:rsidR="00F45B1E">
          <w:rPr>
            <w:noProof/>
            <w:webHidden/>
          </w:rPr>
          <w:tab/>
        </w:r>
        <w:r w:rsidR="00F45B1E">
          <w:rPr>
            <w:noProof/>
            <w:webHidden/>
          </w:rPr>
          <w:fldChar w:fldCharType="begin"/>
        </w:r>
        <w:r w:rsidR="00F45B1E">
          <w:rPr>
            <w:noProof/>
            <w:webHidden/>
          </w:rPr>
          <w:instrText xml:space="preserve"> PAGEREF _Toc11155430 \h </w:instrText>
        </w:r>
        <w:r w:rsidR="00F45B1E">
          <w:rPr>
            <w:noProof/>
            <w:webHidden/>
          </w:rPr>
        </w:r>
        <w:r w:rsidR="00F45B1E">
          <w:rPr>
            <w:noProof/>
            <w:webHidden/>
          </w:rPr>
          <w:fldChar w:fldCharType="separate"/>
        </w:r>
        <w:r w:rsidR="006F5447">
          <w:rPr>
            <w:noProof/>
            <w:webHidden/>
          </w:rPr>
          <w:t>3</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31" w:history="1">
        <w:r w:rsidR="00F45B1E" w:rsidRPr="00D41B95">
          <w:rPr>
            <w:rStyle w:val="Hypertextovodkaz"/>
          </w:rPr>
          <w:t>3.</w:t>
        </w:r>
        <w:r w:rsidR="00F45B1E">
          <w:rPr>
            <w:rFonts w:eastAsiaTheme="minorEastAsia"/>
            <w:caps w:val="0"/>
            <w:noProof/>
            <w:sz w:val="22"/>
            <w:szCs w:val="22"/>
            <w:lang w:eastAsia="cs-CZ"/>
          </w:rPr>
          <w:tab/>
        </w:r>
        <w:r w:rsidR="00F45B1E" w:rsidRPr="00D41B95">
          <w:rPr>
            <w:rStyle w:val="Hypertextovodkaz"/>
          </w:rPr>
          <w:t>KOMUNIKACE MEZI ZADAVATELEM a DODAVATELEM</w:t>
        </w:r>
        <w:r w:rsidR="00F45B1E">
          <w:rPr>
            <w:noProof/>
            <w:webHidden/>
          </w:rPr>
          <w:tab/>
        </w:r>
        <w:r w:rsidR="00F45B1E">
          <w:rPr>
            <w:noProof/>
            <w:webHidden/>
          </w:rPr>
          <w:fldChar w:fldCharType="begin"/>
        </w:r>
        <w:r w:rsidR="00F45B1E">
          <w:rPr>
            <w:noProof/>
            <w:webHidden/>
          </w:rPr>
          <w:instrText xml:space="preserve"> PAGEREF _Toc11155431 \h </w:instrText>
        </w:r>
        <w:r w:rsidR="00F45B1E">
          <w:rPr>
            <w:noProof/>
            <w:webHidden/>
          </w:rPr>
        </w:r>
        <w:r w:rsidR="00F45B1E">
          <w:rPr>
            <w:noProof/>
            <w:webHidden/>
          </w:rPr>
          <w:fldChar w:fldCharType="separate"/>
        </w:r>
        <w:r w:rsidR="006F5447">
          <w:rPr>
            <w:noProof/>
            <w:webHidden/>
          </w:rPr>
          <w:t>4</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32" w:history="1">
        <w:r w:rsidR="00F45B1E" w:rsidRPr="00D41B95">
          <w:rPr>
            <w:rStyle w:val="Hypertextovodkaz"/>
          </w:rPr>
          <w:t>4.</w:t>
        </w:r>
        <w:r w:rsidR="00F45B1E">
          <w:rPr>
            <w:rFonts w:eastAsiaTheme="minorEastAsia"/>
            <w:caps w:val="0"/>
            <w:noProof/>
            <w:sz w:val="22"/>
            <w:szCs w:val="22"/>
            <w:lang w:eastAsia="cs-CZ"/>
          </w:rPr>
          <w:tab/>
        </w:r>
        <w:r w:rsidR="00F45B1E" w:rsidRPr="00D41B95">
          <w:rPr>
            <w:rStyle w:val="Hypertextovodkaz"/>
          </w:rPr>
          <w:t>ÚČEL a PŘEDMĚT PLNĚNÍ VEŘEJNÉ ZAKÁZKY</w:t>
        </w:r>
        <w:r w:rsidR="00F45B1E">
          <w:rPr>
            <w:noProof/>
            <w:webHidden/>
          </w:rPr>
          <w:tab/>
        </w:r>
        <w:r w:rsidR="00F45B1E">
          <w:rPr>
            <w:noProof/>
            <w:webHidden/>
          </w:rPr>
          <w:fldChar w:fldCharType="begin"/>
        </w:r>
        <w:r w:rsidR="00F45B1E">
          <w:rPr>
            <w:noProof/>
            <w:webHidden/>
          </w:rPr>
          <w:instrText xml:space="preserve"> PAGEREF _Toc11155432 \h </w:instrText>
        </w:r>
        <w:r w:rsidR="00F45B1E">
          <w:rPr>
            <w:noProof/>
            <w:webHidden/>
          </w:rPr>
        </w:r>
        <w:r w:rsidR="00F45B1E">
          <w:rPr>
            <w:noProof/>
            <w:webHidden/>
          </w:rPr>
          <w:fldChar w:fldCharType="separate"/>
        </w:r>
        <w:r w:rsidR="006F5447">
          <w:rPr>
            <w:noProof/>
            <w:webHidden/>
          </w:rPr>
          <w:t>4</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33" w:history="1">
        <w:r w:rsidR="00F45B1E" w:rsidRPr="00D41B95">
          <w:rPr>
            <w:rStyle w:val="Hypertextovodkaz"/>
          </w:rPr>
          <w:t>5.</w:t>
        </w:r>
        <w:r w:rsidR="00F45B1E">
          <w:rPr>
            <w:rFonts w:eastAsiaTheme="minorEastAsia"/>
            <w:caps w:val="0"/>
            <w:noProof/>
            <w:sz w:val="22"/>
            <w:szCs w:val="22"/>
            <w:lang w:eastAsia="cs-CZ"/>
          </w:rPr>
          <w:tab/>
        </w:r>
        <w:r w:rsidR="00F45B1E" w:rsidRPr="00D41B95">
          <w:rPr>
            <w:rStyle w:val="Hypertextovodkaz"/>
          </w:rPr>
          <w:t>ZDROJE FINANCOVÁNÍ a PŘEDPOKLÁDANÁ HODNOTA VEŘEJNÉ ZAKÁZKY</w:t>
        </w:r>
        <w:r w:rsidR="00F45B1E">
          <w:rPr>
            <w:noProof/>
            <w:webHidden/>
          </w:rPr>
          <w:tab/>
        </w:r>
        <w:r w:rsidR="00F45B1E">
          <w:rPr>
            <w:noProof/>
            <w:webHidden/>
          </w:rPr>
          <w:fldChar w:fldCharType="begin"/>
        </w:r>
        <w:r w:rsidR="00F45B1E">
          <w:rPr>
            <w:noProof/>
            <w:webHidden/>
          </w:rPr>
          <w:instrText xml:space="preserve"> PAGEREF _Toc11155433 \h </w:instrText>
        </w:r>
        <w:r w:rsidR="00F45B1E">
          <w:rPr>
            <w:noProof/>
            <w:webHidden/>
          </w:rPr>
        </w:r>
        <w:r w:rsidR="00F45B1E">
          <w:rPr>
            <w:noProof/>
            <w:webHidden/>
          </w:rPr>
          <w:fldChar w:fldCharType="separate"/>
        </w:r>
        <w:r w:rsidR="006F5447">
          <w:rPr>
            <w:noProof/>
            <w:webHidden/>
          </w:rPr>
          <w:t>5</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34" w:history="1">
        <w:r w:rsidR="00F45B1E" w:rsidRPr="00D41B95">
          <w:rPr>
            <w:rStyle w:val="Hypertextovodkaz"/>
          </w:rPr>
          <w:t>6.</w:t>
        </w:r>
        <w:r w:rsidR="00F45B1E">
          <w:rPr>
            <w:rFonts w:eastAsiaTheme="minorEastAsia"/>
            <w:caps w:val="0"/>
            <w:noProof/>
            <w:sz w:val="22"/>
            <w:szCs w:val="22"/>
            <w:lang w:eastAsia="cs-CZ"/>
          </w:rPr>
          <w:tab/>
        </w:r>
        <w:r w:rsidR="00F45B1E" w:rsidRPr="00D41B95">
          <w:rPr>
            <w:rStyle w:val="Hypertextovodkaz"/>
          </w:rPr>
          <w:t>OBSAH ZADÁVACÍ DOKUMENTACE</w:t>
        </w:r>
        <w:r w:rsidR="00F45B1E">
          <w:rPr>
            <w:noProof/>
            <w:webHidden/>
          </w:rPr>
          <w:tab/>
        </w:r>
        <w:r w:rsidR="00F45B1E">
          <w:rPr>
            <w:noProof/>
            <w:webHidden/>
          </w:rPr>
          <w:fldChar w:fldCharType="begin"/>
        </w:r>
        <w:r w:rsidR="00F45B1E">
          <w:rPr>
            <w:noProof/>
            <w:webHidden/>
          </w:rPr>
          <w:instrText xml:space="preserve"> PAGEREF _Toc11155434 \h </w:instrText>
        </w:r>
        <w:r w:rsidR="00F45B1E">
          <w:rPr>
            <w:noProof/>
            <w:webHidden/>
          </w:rPr>
        </w:r>
        <w:r w:rsidR="00F45B1E">
          <w:rPr>
            <w:noProof/>
            <w:webHidden/>
          </w:rPr>
          <w:fldChar w:fldCharType="separate"/>
        </w:r>
        <w:r w:rsidR="006F5447">
          <w:rPr>
            <w:noProof/>
            <w:webHidden/>
          </w:rPr>
          <w:t>5</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35" w:history="1">
        <w:r w:rsidR="00F45B1E" w:rsidRPr="00D41B95">
          <w:rPr>
            <w:rStyle w:val="Hypertextovodkaz"/>
          </w:rPr>
          <w:t>7.</w:t>
        </w:r>
        <w:r w:rsidR="00F45B1E">
          <w:rPr>
            <w:rFonts w:eastAsiaTheme="minorEastAsia"/>
            <w:caps w:val="0"/>
            <w:noProof/>
            <w:sz w:val="22"/>
            <w:szCs w:val="22"/>
            <w:lang w:eastAsia="cs-CZ"/>
          </w:rPr>
          <w:tab/>
        </w:r>
        <w:r w:rsidR="00F45B1E" w:rsidRPr="00D41B95">
          <w:rPr>
            <w:rStyle w:val="Hypertextovodkaz"/>
          </w:rPr>
          <w:t>VYSVĚTLENÍ, ZMĚNY a DOPLNĚNÍ ZADÁVACÍ DOKUMENTACE</w:t>
        </w:r>
        <w:r w:rsidR="00F45B1E">
          <w:rPr>
            <w:noProof/>
            <w:webHidden/>
          </w:rPr>
          <w:tab/>
        </w:r>
        <w:r w:rsidR="00F45B1E">
          <w:rPr>
            <w:noProof/>
            <w:webHidden/>
          </w:rPr>
          <w:fldChar w:fldCharType="begin"/>
        </w:r>
        <w:r w:rsidR="00F45B1E">
          <w:rPr>
            <w:noProof/>
            <w:webHidden/>
          </w:rPr>
          <w:instrText xml:space="preserve"> PAGEREF _Toc11155435 \h </w:instrText>
        </w:r>
        <w:r w:rsidR="00F45B1E">
          <w:rPr>
            <w:noProof/>
            <w:webHidden/>
          </w:rPr>
        </w:r>
        <w:r w:rsidR="00F45B1E">
          <w:rPr>
            <w:noProof/>
            <w:webHidden/>
          </w:rPr>
          <w:fldChar w:fldCharType="separate"/>
        </w:r>
        <w:r w:rsidR="006F5447">
          <w:rPr>
            <w:noProof/>
            <w:webHidden/>
          </w:rPr>
          <w:t>6</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36" w:history="1">
        <w:r w:rsidR="00F45B1E" w:rsidRPr="00D41B95">
          <w:rPr>
            <w:rStyle w:val="Hypertextovodkaz"/>
          </w:rPr>
          <w:t>8.</w:t>
        </w:r>
        <w:r w:rsidR="00F45B1E">
          <w:rPr>
            <w:rFonts w:eastAsiaTheme="minorEastAsia"/>
            <w:caps w:val="0"/>
            <w:noProof/>
            <w:sz w:val="22"/>
            <w:szCs w:val="22"/>
            <w:lang w:eastAsia="cs-CZ"/>
          </w:rPr>
          <w:tab/>
        </w:r>
        <w:r w:rsidR="00F45B1E" w:rsidRPr="00D41B95">
          <w:rPr>
            <w:rStyle w:val="Hypertextovodkaz"/>
          </w:rPr>
          <w:t>POŽADAVKY ZADAVATELE NA KVALIFIKACI</w:t>
        </w:r>
        <w:r w:rsidR="00F45B1E">
          <w:rPr>
            <w:noProof/>
            <w:webHidden/>
          </w:rPr>
          <w:tab/>
        </w:r>
        <w:r w:rsidR="00F45B1E">
          <w:rPr>
            <w:noProof/>
            <w:webHidden/>
          </w:rPr>
          <w:fldChar w:fldCharType="begin"/>
        </w:r>
        <w:r w:rsidR="00F45B1E">
          <w:rPr>
            <w:noProof/>
            <w:webHidden/>
          </w:rPr>
          <w:instrText xml:space="preserve"> PAGEREF _Toc11155436 \h </w:instrText>
        </w:r>
        <w:r w:rsidR="00F45B1E">
          <w:rPr>
            <w:noProof/>
            <w:webHidden/>
          </w:rPr>
        </w:r>
        <w:r w:rsidR="00F45B1E">
          <w:rPr>
            <w:noProof/>
            <w:webHidden/>
          </w:rPr>
          <w:fldChar w:fldCharType="separate"/>
        </w:r>
        <w:r w:rsidR="006F5447">
          <w:rPr>
            <w:noProof/>
            <w:webHidden/>
          </w:rPr>
          <w:t>7</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37" w:history="1">
        <w:r w:rsidR="00F45B1E" w:rsidRPr="00D41B95">
          <w:rPr>
            <w:rStyle w:val="Hypertextovodkaz"/>
          </w:rPr>
          <w:t>9.</w:t>
        </w:r>
        <w:r w:rsidR="00F45B1E">
          <w:rPr>
            <w:rFonts w:eastAsiaTheme="minorEastAsia"/>
            <w:caps w:val="0"/>
            <w:noProof/>
            <w:sz w:val="22"/>
            <w:szCs w:val="22"/>
            <w:lang w:eastAsia="cs-CZ"/>
          </w:rPr>
          <w:tab/>
        </w:r>
        <w:r w:rsidR="00F45B1E" w:rsidRPr="00D41B95">
          <w:rPr>
            <w:rStyle w:val="Hypertextovodkaz"/>
          </w:rPr>
          <w:t>DALŠÍ INFORMACE/DOKUMENTY PŘEDKLÁDANÉ DODAVATELEM v NABÍDCE</w:t>
        </w:r>
        <w:r w:rsidR="00F45B1E">
          <w:rPr>
            <w:noProof/>
            <w:webHidden/>
          </w:rPr>
          <w:tab/>
        </w:r>
        <w:r w:rsidR="00F45B1E">
          <w:rPr>
            <w:noProof/>
            <w:webHidden/>
          </w:rPr>
          <w:fldChar w:fldCharType="begin"/>
        </w:r>
        <w:r w:rsidR="00F45B1E">
          <w:rPr>
            <w:noProof/>
            <w:webHidden/>
          </w:rPr>
          <w:instrText xml:space="preserve"> PAGEREF _Toc11155437 \h </w:instrText>
        </w:r>
        <w:r w:rsidR="00F45B1E">
          <w:rPr>
            <w:noProof/>
            <w:webHidden/>
          </w:rPr>
        </w:r>
        <w:r w:rsidR="00F45B1E">
          <w:rPr>
            <w:noProof/>
            <w:webHidden/>
          </w:rPr>
          <w:fldChar w:fldCharType="separate"/>
        </w:r>
        <w:r w:rsidR="006F5447">
          <w:rPr>
            <w:noProof/>
            <w:webHidden/>
          </w:rPr>
          <w:t>19</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38" w:history="1">
        <w:r w:rsidR="00F45B1E" w:rsidRPr="00D41B95">
          <w:rPr>
            <w:rStyle w:val="Hypertextovodkaz"/>
          </w:rPr>
          <w:t>10.</w:t>
        </w:r>
        <w:r w:rsidR="00F45B1E">
          <w:rPr>
            <w:rFonts w:eastAsiaTheme="minorEastAsia"/>
            <w:caps w:val="0"/>
            <w:noProof/>
            <w:sz w:val="22"/>
            <w:szCs w:val="22"/>
            <w:lang w:eastAsia="cs-CZ"/>
          </w:rPr>
          <w:tab/>
        </w:r>
        <w:r w:rsidR="00F45B1E" w:rsidRPr="00D41B95">
          <w:rPr>
            <w:rStyle w:val="Hypertextovodkaz"/>
          </w:rPr>
          <w:t>PROHLÍDKA MÍSTA PLNĚNÍ (STAVENIŠTĚ)</w:t>
        </w:r>
        <w:r w:rsidR="00F45B1E">
          <w:rPr>
            <w:noProof/>
            <w:webHidden/>
          </w:rPr>
          <w:tab/>
        </w:r>
        <w:r w:rsidR="00F45B1E">
          <w:rPr>
            <w:noProof/>
            <w:webHidden/>
          </w:rPr>
          <w:fldChar w:fldCharType="begin"/>
        </w:r>
        <w:r w:rsidR="00F45B1E">
          <w:rPr>
            <w:noProof/>
            <w:webHidden/>
          </w:rPr>
          <w:instrText xml:space="preserve"> PAGEREF _Toc11155438 \h </w:instrText>
        </w:r>
        <w:r w:rsidR="00F45B1E">
          <w:rPr>
            <w:noProof/>
            <w:webHidden/>
          </w:rPr>
        </w:r>
        <w:r w:rsidR="00F45B1E">
          <w:rPr>
            <w:noProof/>
            <w:webHidden/>
          </w:rPr>
          <w:fldChar w:fldCharType="separate"/>
        </w:r>
        <w:r w:rsidR="006F5447">
          <w:rPr>
            <w:noProof/>
            <w:webHidden/>
          </w:rPr>
          <w:t>22</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39" w:history="1">
        <w:r w:rsidR="00F45B1E" w:rsidRPr="00D41B95">
          <w:rPr>
            <w:rStyle w:val="Hypertextovodkaz"/>
          </w:rPr>
          <w:t>11.</w:t>
        </w:r>
        <w:r w:rsidR="00F45B1E">
          <w:rPr>
            <w:rFonts w:eastAsiaTheme="minorEastAsia"/>
            <w:caps w:val="0"/>
            <w:noProof/>
            <w:sz w:val="22"/>
            <w:szCs w:val="22"/>
            <w:lang w:eastAsia="cs-CZ"/>
          </w:rPr>
          <w:tab/>
        </w:r>
        <w:r w:rsidR="00F45B1E" w:rsidRPr="00D41B95">
          <w:rPr>
            <w:rStyle w:val="Hypertextovodkaz"/>
          </w:rPr>
          <w:t>JAZYK NABÍDEK</w:t>
        </w:r>
        <w:r w:rsidR="00F45B1E">
          <w:rPr>
            <w:noProof/>
            <w:webHidden/>
          </w:rPr>
          <w:tab/>
        </w:r>
        <w:r w:rsidR="00F45B1E">
          <w:rPr>
            <w:noProof/>
            <w:webHidden/>
          </w:rPr>
          <w:fldChar w:fldCharType="begin"/>
        </w:r>
        <w:r w:rsidR="00F45B1E">
          <w:rPr>
            <w:noProof/>
            <w:webHidden/>
          </w:rPr>
          <w:instrText xml:space="preserve"> PAGEREF _Toc11155439 \h </w:instrText>
        </w:r>
        <w:r w:rsidR="00F45B1E">
          <w:rPr>
            <w:noProof/>
            <w:webHidden/>
          </w:rPr>
        </w:r>
        <w:r w:rsidR="00F45B1E">
          <w:rPr>
            <w:noProof/>
            <w:webHidden/>
          </w:rPr>
          <w:fldChar w:fldCharType="separate"/>
        </w:r>
        <w:r w:rsidR="006F5447">
          <w:rPr>
            <w:noProof/>
            <w:webHidden/>
          </w:rPr>
          <w:t>23</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40" w:history="1">
        <w:r w:rsidR="00F45B1E" w:rsidRPr="00D41B95">
          <w:rPr>
            <w:rStyle w:val="Hypertextovodkaz"/>
          </w:rPr>
          <w:t>12.</w:t>
        </w:r>
        <w:r w:rsidR="00F45B1E">
          <w:rPr>
            <w:rFonts w:eastAsiaTheme="minorEastAsia"/>
            <w:caps w:val="0"/>
            <w:noProof/>
            <w:sz w:val="22"/>
            <w:szCs w:val="22"/>
            <w:lang w:eastAsia="cs-CZ"/>
          </w:rPr>
          <w:tab/>
        </w:r>
        <w:r w:rsidR="00F45B1E" w:rsidRPr="00D41B95">
          <w:rPr>
            <w:rStyle w:val="Hypertextovodkaz"/>
          </w:rPr>
          <w:t>OBSAH a PODÁVÁNÍ NABÍDEK</w:t>
        </w:r>
        <w:r w:rsidR="00F45B1E">
          <w:rPr>
            <w:noProof/>
            <w:webHidden/>
          </w:rPr>
          <w:tab/>
        </w:r>
        <w:r w:rsidR="00F45B1E">
          <w:rPr>
            <w:noProof/>
            <w:webHidden/>
          </w:rPr>
          <w:fldChar w:fldCharType="begin"/>
        </w:r>
        <w:r w:rsidR="00F45B1E">
          <w:rPr>
            <w:noProof/>
            <w:webHidden/>
          </w:rPr>
          <w:instrText xml:space="preserve"> PAGEREF _Toc11155440 \h </w:instrText>
        </w:r>
        <w:r w:rsidR="00F45B1E">
          <w:rPr>
            <w:noProof/>
            <w:webHidden/>
          </w:rPr>
        </w:r>
        <w:r w:rsidR="00F45B1E">
          <w:rPr>
            <w:noProof/>
            <w:webHidden/>
          </w:rPr>
          <w:fldChar w:fldCharType="separate"/>
        </w:r>
        <w:r w:rsidR="006F5447">
          <w:rPr>
            <w:noProof/>
            <w:webHidden/>
          </w:rPr>
          <w:t>23</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41" w:history="1">
        <w:r w:rsidR="00F45B1E" w:rsidRPr="00D41B95">
          <w:rPr>
            <w:rStyle w:val="Hypertextovodkaz"/>
          </w:rPr>
          <w:t>13.</w:t>
        </w:r>
        <w:r w:rsidR="00F45B1E">
          <w:rPr>
            <w:rFonts w:eastAsiaTheme="minorEastAsia"/>
            <w:caps w:val="0"/>
            <w:noProof/>
            <w:sz w:val="22"/>
            <w:szCs w:val="22"/>
            <w:lang w:eastAsia="cs-CZ"/>
          </w:rPr>
          <w:tab/>
        </w:r>
        <w:r w:rsidR="00F45B1E" w:rsidRPr="00D41B95">
          <w:rPr>
            <w:rStyle w:val="Hypertextovodkaz"/>
          </w:rPr>
          <w:t>POŽADAVKY NA ZPRACOVÁNÍ NABÍDKOVÉ CENY</w:t>
        </w:r>
        <w:r w:rsidR="00F45B1E">
          <w:rPr>
            <w:noProof/>
            <w:webHidden/>
          </w:rPr>
          <w:tab/>
        </w:r>
        <w:r w:rsidR="00F45B1E">
          <w:rPr>
            <w:noProof/>
            <w:webHidden/>
          </w:rPr>
          <w:fldChar w:fldCharType="begin"/>
        </w:r>
        <w:r w:rsidR="00F45B1E">
          <w:rPr>
            <w:noProof/>
            <w:webHidden/>
          </w:rPr>
          <w:instrText xml:space="preserve"> PAGEREF _Toc11155441 \h </w:instrText>
        </w:r>
        <w:r w:rsidR="00F45B1E">
          <w:rPr>
            <w:noProof/>
            <w:webHidden/>
          </w:rPr>
        </w:r>
        <w:r w:rsidR="00F45B1E">
          <w:rPr>
            <w:noProof/>
            <w:webHidden/>
          </w:rPr>
          <w:fldChar w:fldCharType="separate"/>
        </w:r>
        <w:r w:rsidR="006F5447">
          <w:rPr>
            <w:noProof/>
            <w:webHidden/>
          </w:rPr>
          <w:t>25</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42" w:history="1">
        <w:r w:rsidR="00F45B1E" w:rsidRPr="00D41B95">
          <w:rPr>
            <w:rStyle w:val="Hypertextovodkaz"/>
          </w:rPr>
          <w:t>14.</w:t>
        </w:r>
        <w:r w:rsidR="00F45B1E">
          <w:rPr>
            <w:rFonts w:eastAsiaTheme="minorEastAsia"/>
            <w:caps w:val="0"/>
            <w:noProof/>
            <w:sz w:val="22"/>
            <w:szCs w:val="22"/>
            <w:lang w:eastAsia="cs-CZ"/>
          </w:rPr>
          <w:tab/>
        </w:r>
        <w:r w:rsidR="00F45B1E" w:rsidRPr="00D41B95">
          <w:rPr>
            <w:rStyle w:val="Hypertextovodkaz"/>
          </w:rPr>
          <w:t>VARIANTY NABÍDKY, VÝHRADA ZMĚNY DODAVATELE</w:t>
        </w:r>
        <w:r w:rsidR="00F45B1E">
          <w:rPr>
            <w:noProof/>
            <w:webHidden/>
          </w:rPr>
          <w:tab/>
        </w:r>
        <w:r w:rsidR="00F45B1E">
          <w:rPr>
            <w:noProof/>
            <w:webHidden/>
          </w:rPr>
          <w:fldChar w:fldCharType="begin"/>
        </w:r>
        <w:r w:rsidR="00F45B1E">
          <w:rPr>
            <w:noProof/>
            <w:webHidden/>
          </w:rPr>
          <w:instrText xml:space="preserve"> PAGEREF _Toc11155442 \h </w:instrText>
        </w:r>
        <w:r w:rsidR="00F45B1E">
          <w:rPr>
            <w:noProof/>
            <w:webHidden/>
          </w:rPr>
        </w:r>
        <w:r w:rsidR="00F45B1E">
          <w:rPr>
            <w:noProof/>
            <w:webHidden/>
          </w:rPr>
          <w:fldChar w:fldCharType="separate"/>
        </w:r>
        <w:r w:rsidR="006F5447">
          <w:rPr>
            <w:noProof/>
            <w:webHidden/>
          </w:rPr>
          <w:t>25</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43" w:history="1">
        <w:r w:rsidR="00F45B1E" w:rsidRPr="00D41B95">
          <w:rPr>
            <w:rStyle w:val="Hypertextovodkaz"/>
          </w:rPr>
          <w:t>15.</w:t>
        </w:r>
        <w:r w:rsidR="00F45B1E">
          <w:rPr>
            <w:rFonts w:eastAsiaTheme="minorEastAsia"/>
            <w:caps w:val="0"/>
            <w:noProof/>
            <w:sz w:val="22"/>
            <w:szCs w:val="22"/>
            <w:lang w:eastAsia="cs-CZ"/>
          </w:rPr>
          <w:tab/>
        </w:r>
        <w:r w:rsidR="00F45B1E" w:rsidRPr="00D41B95">
          <w:rPr>
            <w:rStyle w:val="Hypertextovodkaz"/>
          </w:rPr>
          <w:t>OTEVÍRÁNÍ NABÍDEK</w:t>
        </w:r>
        <w:r w:rsidR="00F45B1E">
          <w:rPr>
            <w:noProof/>
            <w:webHidden/>
          </w:rPr>
          <w:tab/>
        </w:r>
        <w:r w:rsidR="00F45B1E">
          <w:rPr>
            <w:noProof/>
            <w:webHidden/>
          </w:rPr>
          <w:fldChar w:fldCharType="begin"/>
        </w:r>
        <w:r w:rsidR="00F45B1E">
          <w:rPr>
            <w:noProof/>
            <w:webHidden/>
          </w:rPr>
          <w:instrText xml:space="preserve"> PAGEREF _Toc11155443 \h </w:instrText>
        </w:r>
        <w:r w:rsidR="00F45B1E">
          <w:rPr>
            <w:noProof/>
            <w:webHidden/>
          </w:rPr>
        </w:r>
        <w:r w:rsidR="00F45B1E">
          <w:rPr>
            <w:noProof/>
            <w:webHidden/>
          </w:rPr>
          <w:fldChar w:fldCharType="separate"/>
        </w:r>
        <w:r w:rsidR="006F5447">
          <w:rPr>
            <w:noProof/>
            <w:webHidden/>
          </w:rPr>
          <w:t>26</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44" w:history="1">
        <w:r w:rsidR="00F45B1E" w:rsidRPr="00D41B95">
          <w:rPr>
            <w:rStyle w:val="Hypertextovodkaz"/>
          </w:rPr>
          <w:t>16.</w:t>
        </w:r>
        <w:r w:rsidR="00F45B1E">
          <w:rPr>
            <w:rFonts w:eastAsiaTheme="minorEastAsia"/>
            <w:caps w:val="0"/>
            <w:noProof/>
            <w:sz w:val="22"/>
            <w:szCs w:val="22"/>
            <w:lang w:eastAsia="cs-CZ"/>
          </w:rPr>
          <w:tab/>
        </w:r>
        <w:r w:rsidR="00F45B1E" w:rsidRPr="00D41B95">
          <w:rPr>
            <w:rStyle w:val="Hypertextovodkaz"/>
          </w:rPr>
          <w:t>POSOUZENÍ SPLNĚNÍ PODMÍNEK ÚČASTI</w:t>
        </w:r>
        <w:r w:rsidR="00F45B1E">
          <w:rPr>
            <w:noProof/>
            <w:webHidden/>
          </w:rPr>
          <w:tab/>
        </w:r>
        <w:r w:rsidR="00F45B1E">
          <w:rPr>
            <w:noProof/>
            <w:webHidden/>
          </w:rPr>
          <w:fldChar w:fldCharType="begin"/>
        </w:r>
        <w:r w:rsidR="00F45B1E">
          <w:rPr>
            <w:noProof/>
            <w:webHidden/>
          </w:rPr>
          <w:instrText xml:space="preserve"> PAGEREF _Toc11155444 \h </w:instrText>
        </w:r>
        <w:r w:rsidR="00F45B1E">
          <w:rPr>
            <w:noProof/>
            <w:webHidden/>
          </w:rPr>
        </w:r>
        <w:r w:rsidR="00F45B1E">
          <w:rPr>
            <w:noProof/>
            <w:webHidden/>
          </w:rPr>
          <w:fldChar w:fldCharType="separate"/>
        </w:r>
        <w:r w:rsidR="006F5447">
          <w:rPr>
            <w:noProof/>
            <w:webHidden/>
          </w:rPr>
          <w:t>26</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45" w:history="1">
        <w:r w:rsidR="00F45B1E" w:rsidRPr="00D41B95">
          <w:rPr>
            <w:rStyle w:val="Hypertextovodkaz"/>
          </w:rPr>
          <w:t>17.</w:t>
        </w:r>
        <w:r w:rsidR="00F45B1E">
          <w:rPr>
            <w:rFonts w:eastAsiaTheme="minorEastAsia"/>
            <w:caps w:val="0"/>
            <w:noProof/>
            <w:sz w:val="22"/>
            <w:szCs w:val="22"/>
            <w:lang w:eastAsia="cs-CZ"/>
          </w:rPr>
          <w:tab/>
        </w:r>
        <w:r w:rsidR="00F45B1E" w:rsidRPr="00D41B95">
          <w:rPr>
            <w:rStyle w:val="Hypertextovodkaz"/>
          </w:rPr>
          <w:t>HODNOCENÍ NABÍDEK</w:t>
        </w:r>
        <w:r w:rsidR="00F45B1E">
          <w:rPr>
            <w:noProof/>
            <w:webHidden/>
          </w:rPr>
          <w:tab/>
        </w:r>
        <w:r w:rsidR="00F45B1E">
          <w:rPr>
            <w:noProof/>
            <w:webHidden/>
          </w:rPr>
          <w:fldChar w:fldCharType="begin"/>
        </w:r>
        <w:r w:rsidR="00F45B1E">
          <w:rPr>
            <w:noProof/>
            <w:webHidden/>
          </w:rPr>
          <w:instrText xml:space="preserve"> PAGEREF _Toc11155445 \h </w:instrText>
        </w:r>
        <w:r w:rsidR="00F45B1E">
          <w:rPr>
            <w:noProof/>
            <w:webHidden/>
          </w:rPr>
        </w:r>
        <w:r w:rsidR="00F45B1E">
          <w:rPr>
            <w:noProof/>
            <w:webHidden/>
          </w:rPr>
          <w:fldChar w:fldCharType="separate"/>
        </w:r>
        <w:r w:rsidR="006F5447">
          <w:rPr>
            <w:noProof/>
            <w:webHidden/>
          </w:rPr>
          <w:t>27</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46" w:history="1">
        <w:r w:rsidR="00F45B1E" w:rsidRPr="00D41B95">
          <w:rPr>
            <w:rStyle w:val="Hypertextovodkaz"/>
          </w:rPr>
          <w:t>18.</w:t>
        </w:r>
        <w:r w:rsidR="00F45B1E">
          <w:rPr>
            <w:rFonts w:eastAsiaTheme="minorEastAsia"/>
            <w:caps w:val="0"/>
            <w:noProof/>
            <w:sz w:val="22"/>
            <w:szCs w:val="22"/>
            <w:lang w:eastAsia="cs-CZ"/>
          </w:rPr>
          <w:tab/>
        </w:r>
        <w:r w:rsidR="00F45B1E" w:rsidRPr="00D41B95">
          <w:rPr>
            <w:rStyle w:val="Hypertextovodkaz"/>
          </w:rPr>
          <w:t>ZRUŠENÍ ZADÁVACÍHO ŘÍZENÍ</w:t>
        </w:r>
        <w:r w:rsidR="00F45B1E">
          <w:rPr>
            <w:noProof/>
            <w:webHidden/>
          </w:rPr>
          <w:tab/>
        </w:r>
        <w:r w:rsidR="00F45B1E">
          <w:rPr>
            <w:noProof/>
            <w:webHidden/>
          </w:rPr>
          <w:fldChar w:fldCharType="begin"/>
        </w:r>
        <w:r w:rsidR="00F45B1E">
          <w:rPr>
            <w:noProof/>
            <w:webHidden/>
          </w:rPr>
          <w:instrText xml:space="preserve"> PAGEREF _Toc11155446 \h </w:instrText>
        </w:r>
        <w:r w:rsidR="00F45B1E">
          <w:rPr>
            <w:noProof/>
            <w:webHidden/>
          </w:rPr>
        </w:r>
        <w:r w:rsidR="00F45B1E">
          <w:rPr>
            <w:noProof/>
            <w:webHidden/>
          </w:rPr>
          <w:fldChar w:fldCharType="separate"/>
        </w:r>
        <w:r w:rsidR="006F5447">
          <w:rPr>
            <w:noProof/>
            <w:webHidden/>
          </w:rPr>
          <w:t>27</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47" w:history="1">
        <w:r w:rsidR="00F45B1E" w:rsidRPr="00D41B95">
          <w:rPr>
            <w:rStyle w:val="Hypertextovodkaz"/>
          </w:rPr>
          <w:t>19.</w:t>
        </w:r>
        <w:r w:rsidR="00F45B1E">
          <w:rPr>
            <w:rFonts w:eastAsiaTheme="minorEastAsia"/>
            <w:caps w:val="0"/>
            <w:noProof/>
            <w:sz w:val="22"/>
            <w:szCs w:val="22"/>
            <w:lang w:eastAsia="cs-CZ"/>
          </w:rPr>
          <w:tab/>
        </w:r>
        <w:r w:rsidR="00F45B1E" w:rsidRPr="00D41B95">
          <w:rPr>
            <w:rStyle w:val="Hypertextovodkaz"/>
          </w:rPr>
          <w:t>UZAVŘENÍ SMLOUVY</w:t>
        </w:r>
        <w:r w:rsidR="00F45B1E">
          <w:rPr>
            <w:noProof/>
            <w:webHidden/>
          </w:rPr>
          <w:tab/>
        </w:r>
        <w:r w:rsidR="00F45B1E">
          <w:rPr>
            <w:noProof/>
            <w:webHidden/>
          </w:rPr>
          <w:fldChar w:fldCharType="begin"/>
        </w:r>
        <w:r w:rsidR="00F45B1E">
          <w:rPr>
            <w:noProof/>
            <w:webHidden/>
          </w:rPr>
          <w:instrText xml:space="preserve"> PAGEREF _Toc11155447 \h </w:instrText>
        </w:r>
        <w:r w:rsidR="00F45B1E">
          <w:rPr>
            <w:noProof/>
            <w:webHidden/>
          </w:rPr>
        </w:r>
        <w:r w:rsidR="00F45B1E">
          <w:rPr>
            <w:noProof/>
            <w:webHidden/>
          </w:rPr>
          <w:fldChar w:fldCharType="separate"/>
        </w:r>
        <w:r w:rsidR="006F5447">
          <w:rPr>
            <w:noProof/>
            <w:webHidden/>
          </w:rPr>
          <w:t>27</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48" w:history="1">
        <w:r w:rsidR="00F45B1E" w:rsidRPr="00D41B95">
          <w:rPr>
            <w:rStyle w:val="Hypertextovodkaz"/>
          </w:rPr>
          <w:t>20.</w:t>
        </w:r>
        <w:r w:rsidR="00F45B1E">
          <w:rPr>
            <w:rFonts w:eastAsiaTheme="minorEastAsia"/>
            <w:caps w:val="0"/>
            <w:noProof/>
            <w:sz w:val="22"/>
            <w:szCs w:val="22"/>
            <w:lang w:eastAsia="cs-CZ"/>
          </w:rPr>
          <w:tab/>
        </w:r>
        <w:r w:rsidR="00F45B1E" w:rsidRPr="00D41B95">
          <w:rPr>
            <w:rStyle w:val="Hypertextovodkaz"/>
          </w:rPr>
          <w:t>OCHRANA INFORMACÍ</w:t>
        </w:r>
        <w:r w:rsidR="00F45B1E">
          <w:rPr>
            <w:noProof/>
            <w:webHidden/>
          </w:rPr>
          <w:tab/>
        </w:r>
        <w:r w:rsidR="00F45B1E">
          <w:rPr>
            <w:noProof/>
            <w:webHidden/>
          </w:rPr>
          <w:fldChar w:fldCharType="begin"/>
        </w:r>
        <w:r w:rsidR="00F45B1E">
          <w:rPr>
            <w:noProof/>
            <w:webHidden/>
          </w:rPr>
          <w:instrText xml:space="preserve"> PAGEREF _Toc11155448 \h </w:instrText>
        </w:r>
        <w:r w:rsidR="00F45B1E">
          <w:rPr>
            <w:noProof/>
            <w:webHidden/>
          </w:rPr>
        </w:r>
        <w:r w:rsidR="00F45B1E">
          <w:rPr>
            <w:noProof/>
            <w:webHidden/>
          </w:rPr>
          <w:fldChar w:fldCharType="separate"/>
        </w:r>
        <w:r w:rsidR="006F5447">
          <w:rPr>
            <w:noProof/>
            <w:webHidden/>
          </w:rPr>
          <w:t>30</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49" w:history="1">
        <w:r w:rsidR="00F45B1E" w:rsidRPr="00D41B95">
          <w:rPr>
            <w:rStyle w:val="Hypertextovodkaz"/>
          </w:rPr>
          <w:t>21.</w:t>
        </w:r>
        <w:r w:rsidR="00F45B1E">
          <w:rPr>
            <w:rFonts w:eastAsiaTheme="minorEastAsia"/>
            <w:caps w:val="0"/>
            <w:noProof/>
            <w:sz w:val="22"/>
            <w:szCs w:val="22"/>
            <w:lang w:eastAsia="cs-CZ"/>
          </w:rPr>
          <w:tab/>
        </w:r>
        <w:r w:rsidR="00F45B1E" w:rsidRPr="00D41B95">
          <w:rPr>
            <w:rStyle w:val="Hypertextovodkaz"/>
          </w:rPr>
          <w:t>ZADÁVACÍ LHŮTA A JISTOTA ZA NABÍDKU</w:t>
        </w:r>
        <w:r w:rsidR="00F45B1E">
          <w:rPr>
            <w:noProof/>
            <w:webHidden/>
          </w:rPr>
          <w:tab/>
        </w:r>
        <w:r w:rsidR="00F45B1E">
          <w:rPr>
            <w:noProof/>
            <w:webHidden/>
          </w:rPr>
          <w:fldChar w:fldCharType="begin"/>
        </w:r>
        <w:r w:rsidR="00F45B1E">
          <w:rPr>
            <w:noProof/>
            <w:webHidden/>
          </w:rPr>
          <w:instrText xml:space="preserve"> PAGEREF _Toc11155449 \h </w:instrText>
        </w:r>
        <w:r w:rsidR="00F45B1E">
          <w:rPr>
            <w:noProof/>
            <w:webHidden/>
          </w:rPr>
        </w:r>
        <w:r w:rsidR="00F45B1E">
          <w:rPr>
            <w:noProof/>
            <w:webHidden/>
          </w:rPr>
          <w:fldChar w:fldCharType="separate"/>
        </w:r>
        <w:r w:rsidR="006F5447">
          <w:rPr>
            <w:noProof/>
            <w:webHidden/>
          </w:rPr>
          <w:t>30</w:t>
        </w:r>
        <w:r w:rsidR="00F45B1E">
          <w:rPr>
            <w:noProof/>
            <w:webHidden/>
          </w:rPr>
          <w:fldChar w:fldCharType="end"/>
        </w:r>
      </w:hyperlink>
    </w:p>
    <w:p w:rsidR="00F45B1E" w:rsidRDefault="00912C44">
      <w:pPr>
        <w:pStyle w:val="Obsah1"/>
        <w:rPr>
          <w:rFonts w:eastAsiaTheme="minorEastAsia"/>
          <w:caps w:val="0"/>
          <w:noProof/>
          <w:sz w:val="22"/>
          <w:szCs w:val="22"/>
          <w:lang w:eastAsia="cs-CZ"/>
        </w:rPr>
      </w:pPr>
      <w:hyperlink w:anchor="_Toc11155450" w:history="1">
        <w:r w:rsidR="00F45B1E" w:rsidRPr="00D41B95">
          <w:rPr>
            <w:rStyle w:val="Hypertextovodkaz"/>
          </w:rPr>
          <w:t>22.</w:t>
        </w:r>
        <w:r w:rsidR="00F45B1E">
          <w:rPr>
            <w:rFonts w:eastAsiaTheme="minorEastAsia"/>
            <w:caps w:val="0"/>
            <w:noProof/>
            <w:sz w:val="22"/>
            <w:szCs w:val="22"/>
            <w:lang w:eastAsia="cs-CZ"/>
          </w:rPr>
          <w:tab/>
        </w:r>
        <w:r w:rsidR="00F45B1E" w:rsidRPr="00D41B95">
          <w:rPr>
            <w:rStyle w:val="Hypertextovodkaz"/>
          </w:rPr>
          <w:t>PŘÍLOHY TĚCHTO POKYNŮ</w:t>
        </w:r>
        <w:r w:rsidR="00F45B1E">
          <w:rPr>
            <w:noProof/>
            <w:webHidden/>
          </w:rPr>
          <w:tab/>
        </w:r>
        <w:r w:rsidR="00F45B1E">
          <w:rPr>
            <w:noProof/>
            <w:webHidden/>
          </w:rPr>
          <w:fldChar w:fldCharType="begin"/>
        </w:r>
        <w:r w:rsidR="00F45B1E">
          <w:rPr>
            <w:noProof/>
            <w:webHidden/>
          </w:rPr>
          <w:instrText xml:space="preserve"> PAGEREF _Toc11155450 \h </w:instrText>
        </w:r>
        <w:r w:rsidR="00F45B1E">
          <w:rPr>
            <w:noProof/>
            <w:webHidden/>
          </w:rPr>
        </w:r>
        <w:r w:rsidR="00F45B1E">
          <w:rPr>
            <w:noProof/>
            <w:webHidden/>
          </w:rPr>
          <w:fldChar w:fldCharType="separate"/>
        </w:r>
        <w:r w:rsidR="006F5447">
          <w:rPr>
            <w:noProof/>
            <w:webHidden/>
          </w:rPr>
          <w:t>31</w:t>
        </w:r>
        <w:r w:rsidR="00F45B1E">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11155429"/>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964DD1" w:rsidRPr="00964DD1" w:rsidRDefault="00964DD1" w:rsidP="00964DD1">
      <w:pPr>
        <w:pStyle w:val="Text1-1"/>
        <w:rPr>
          <w:b/>
        </w:rPr>
      </w:pPr>
      <w:r w:rsidRPr="00964DD1">
        <w:rPr>
          <w:b/>
        </w:rPr>
        <w:t xml:space="preserve">Zadavatelé zadávají tuto veřejnou zakázku společně, ve smyslu ustanovení </w:t>
      </w:r>
      <w:r w:rsidR="00262E86">
        <w:rPr>
          <w:b/>
        </w:rPr>
        <w:t xml:space="preserve"> §7</w:t>
      </w:r>
      <w:r w:rsidRPr="00964DD1">
        <w:rPr>
          <w:b/>
        </w:rPr>
        <w:t xml:space="preserve"> ZZVZ, na základě Smlouvy o spolupráci </w:t>
      </w:r>
      <w:r w:rsidR="00262E86">
        <w:rPr>
          <w:b/>
        </w:rPr>
        <w:t xml:space="preserve">a společném zadávání </w:t>
      </w:r>
      <w:r w:rsidRPr="00964DD1">
        <w:rPr>
          <w:b/>
        </w:rPr>
        <w:t xml:space="preserve">uzavřené dne </w:t>
      </w:r>
      <w:r w:rsidR="004B1F76">
        <w:rPr>
          <w:b/>
        </w:rPr>
        <w:t>2</w:t>
      </w:r>
      <w:r w:rsidR="00EF4479">
        <w:rPr>
          <w:b/>
        </w:rPr>
        <w:t>5</w:t>
      </w:r>
      <w:bookmarkStart w:id="5" w:name="_GoBack"/>
      <w:bookmarkEnd w:id="5"/>
      <w:r w:rsidR="004B1F76">
        <w:rPr>
          <w:b/>
        </w:rPr>
        <w:t>. 10. 2019</w:t>
      </w:r>
      <w:r w:rsidRPr="00964DD1">
        <w:rPr>
          <w:b/>
        </w:rPr>
        <w:t>. Zadavatelé se řídí při zadávání veřejné zakázky ustanoveními ZZVZ platnými pro veřejného zadavatele. Jménem zadavatelů jedná v rámci přípravy zadávacího řízení a jeho průběhu Správa železniční do</w:t>
      </w:r>
      <w:r w:rsidR="00262E86">
        <w:rPr>
          <w:b/>
        </w:rPr>
        <w:t>pravní cesty, státní organizace</w:t>
      </w:r>
      <w:r w:rsidR="00F350AF">
        <w:rPr>
          <w:b/>
        </w:rPr>
        <w:t xml:space="preserve"> (zadavatel č.1)</w:t>
      </w:r>
      <w:r w:rsidRPr="00964DD1">
        <w:rPr>
          <w:b/>
        </w:rPr>
        <w:t>.</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 xml:space="preserve">zahájení zadávacího řízení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6" w:name="_Toc11155430"/>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lastRenderedPageBreak/>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35531B">
      <w:pPr>
        <w:pStyle w:val="Textbezslovn"/>
        <w:spacing w:after="0"/>
        <w:ind w:left="2127" w:hanging="1390"/>
      </w:pPr>
      <w:r>
        <w:t xml:space="preserve">zastoupená: </w:t>
      </w:r>
      <w:r>
        <w:tab/>
      </w:r>
      <w:r w:rsidRPr="00F350AF">
        <w:rPr>
          <w:b/>
        </w:rPr>
        <w:t>Ing. Mojmírem Nejezchlebem</w:t>
      </w:r>
      <w:r w:rsidRPr="000174E8">
        <w:t>, náměstkem generálního ředitele pro modernizaci dráhy, na základě pověření č. 2372</w:t>
      </w:r>
      <w:r w:rsidR="00F350AF">
        <w:t xml:space="preserve"> ze dne 26. 02. 2018</w:t>
      </w:r>
    </w:p>
    <w:p w:rsidR="00F350AF" w:rsidRDefault="00F350AF" w:rsidP="0035531B">
      <w:pPr>
        <w:pStyle w:val="Textbezslovn"/>
        <w:spacing w:after="0"/>
        <w:ind w:left="2127" w:hanging="1390"/>
      </w:pPr>
    </w:p>
    <w:p w:rsidR="00F350AF" w:rsidRDefault="00F350AF" w:rsidP="00F350AF">
      <w:pPr>
        <w:pStyle w:val="Textbezslovn"/>
        <w:spacing w:after="0"/>
        <w:ind w:left="2127" w:hanging="1390"/>
      </w:pPr>
      <w:r>
        <w:t>(dále jen „</w:t>
      </w:r>
      <w:r w:rsidRPr="00F350AF">
        <w:rPr>
          <w:b/>
        </w:rPr>
        <w:t>zadavatel č. 1</w:t>
      </w:r>
      <w:r>
        <w:t>“)</w:t>
      </w:r>
    </w:p>
    <w:p w:rsidR="00F350AF" w:rsidRDefault="00F350AF" w:rsidP="00F350AF">
      <w:pPr>
        <w:pStyle w:val="Textbezslovn"/>
        <w:spacing w:after="0"/>
        <w:ind w:left="2127" w:hanging="1390"/>
      </w:pPr>
    </w:p>
    <w:p w:rsidR="00F350AF" w:rsidRDefault="00F350AF" w:rsidP="00F350AF">
      <w:pPr>
        <w:pStyle w:val="Textbezslovn"/>
        <w:spacing w:after="0"/>
        <w:ind w:left="2127" w:hanging="1390"/>
      </w:pPr>
      <w:r>
        <w:t>a</w:t>
      </w:r>
    </w:p>
    <w:p w:rsidR="00F350AF" w:rsidRDefault="00F350AF" w:rsidP="00F350AF">
      <w:pPr>
        <w:pStyle w:val="Textbezslovn"/>
        <w:spacing w:after="0"/>
        <w:ind w:left="2127" w:hanging="1390"/>
      </w:pPr>
    </w:p>
    <w:p w:rsidR="00F350AF" w:rsidRPr="00F350AF" w:rsidRDefault="00F350AF" w:rsidP="00F350AF">
      <w:pPr>
        <w:pStyle w:val="Textbezslovn"/>
        <w:spacing w:after="0"/>
        <w:ind w:left="2127" w:hanging="1390"/>
        <w:rPr>
          <w:b/>
        </w:rPr>
      </w:pPr>
      <w:r w:rsidRPr="00F350AF">
        <w:rPr>
          <w:b/>
        </w:rPr>
        <w:t>Středočeský kraj</w:t>
      </w:r>
    </w:p>
    <w:p w:rsidR="00F350AF" w:rsidRDefault="00F350AF" w:rsidP="00F350AF">
      <w:pPr>
        <w:pStyle w:val="Textbezslovn"/>
        <w:spacing w:after="0"/>
        <w:ind w:left="2127" w:hanging="1390"/>
      </w:pPr>
      <w:r>
        <w:t>sídlo Zborovská 11, Praha 5 – Smíchov, PSČ 150 21</w:t>
      </w:r>
    </w:p>
    <w:p w:rsidR="00F350AF" w:rsidRDefault="00F350AF" w:rsidP="00F350AF">
      <w:pPr>
        <w:pStyle w:val="Textbezslovn"/>
        <w:spacing w:after="0"/>
        <w:ind w:left="2127" w:hanging="1390"/>
      </w:pPr>
      <w:r>
        <w:t>IČO: 70891095</w:t>
      </w:r>
    </w:p>
    <w:p w:rsidR="00F350AF" w:rsidRDefault="00F350AF" w:rsidP="00F350AF">
      <w:pPr>
        <w:pStyle w:val="Textbezslovn"/>
        <w:spacing w:after="0"/>
        <w:ind w:left="2127" w:hanging="1390"/>
      </w:pPr>
      <w:r>
        <w:t>DIČ: CZ70891095</w:t>
      </w:r>
    </w:p>
    <w:p w:rsidR="00F350AF" w:rsidRDefault="00F350AF" w:rsidP="00F350AF">
      <w:pPr>
        <w:pStyle w:val="Textbezslovn"/>
        <w:spacing w:after="0"/>
        <w:ind w:left="2127" w:hanging="1390"/>
      </w:pPr>
    </w:p>
    <w:p w:rsidR="00F350AF" w:rsidRDefault="00F350AF" w:rsidP="00F350AF">
      <w:pPr>
        <w:pStyle w:val="Textbezslovn"/>
        <w:spacing w:after="0"/>
        <w:ind w:left="2127" w:hanging="1390"/>
      </w:pPr>
      <w:r>
        <w:t xml:space="preserve">zastoupený </w:t>
      </w:r>
    </w:p>
    <w:p w:rsidR="00F350AF" w:rsidRPr="00F350AF" w:rsidRDefault="00F350AF" w:rsidP="00F350AF">
      <w:pPr>
        <w:pStyle w:val="Textbezslovn"/>
        <w:spacing w:after="0"/>
        <w:ind w:left="2127" w:hanging="1390"/>
        <w:rPr>
          <w:b/>
        </w:rPr>
      </w:pPr>
      <w:r w:rsidRPr="00F350AF">
        <w:rPr>
          <w:b/>
        </w:rPr>
        <w:t xml:space="preserve">Středočeským muzeem v Roztokách u Prahy, </w:t>
      </w:r>
      <w:r w:rsidR="00BD0F66">
        <w:rPr>
          <w:b/>
        </w:rPr>
        <w:t>příspěvkovou organizací</w:t>
      </w:r>
    </w:p>
    <w:p w:rsidR="00F350AF" w:rsidRDefault="00F350AF" w:rsidP="00F350AF">
      <w:pPr>
        <w:pStyle w:val="Textbezslovn"/>
        <w:spacing w:after="0"/>
        <w:ind w:left="2127" w:hanging="1390"/>
      </w:pPr>
      <w:r>
        <w:t>Sídlo: Zámek 1, Roztoky, PSČ 252 63</w:t>
      </w:r>
    </w:p>
    <w:p w:rsidR="00F350AF" w:rsidRDefault="00F350AF" w:rsidP="00F350AF">
      <w:pPr>
        <w:pStyle w:val="Textbezslovn"/>
        <w:spacing w:after="0"/>
        <w:ind w:left="2127" w:hanging="1390"/>
      </w:pPr>
      <w:r>
        <w:t>IČO:00069850</w:t>
      </w:r>
    </w:p>
    <w:p w:rsidR="00F350AF" w:rsidRDefault="00F350AF" w:rsidP="00F350AF">
      <w:pPr>
        <w:pStyle w:val="Textbezslovn"/>
        <w:spacing w:after="0"/>
        <w:ind w:left="2127" w:hanging="1390"/>
      </w:pPr>
      <w:r>
        <w:t>DIČ:CZ00069850</w:t>
      </w:r>
    </w:p>
    <w:p w:rsidR="00F350AF" w:rsidRDefault="00FB3656" w:rsidP="00F350AF">
      <w:pPr>
        <w:pStyle w:val="Textbezslovn"/>
        <w:spacing w:after="0"/>
        <w:ind w:left="2127" w:hanging="1390"/>
        <w:rPr>
          <w:ins w:id="7" w:author="Kosmál Martin, Ing." w:date="2019-09-20T19:03:00Z"/>
        </w:rPr>
      </w:pPr>
      <w:r>
        <w:t>Z</w:t>
      </w:r>
      <w:r w:rsidR="00F350AF">
        <w:t>astoupený PhDr. Zitou Suc</w:t>
      </w:r>
      <w:r w:rsidR="00154A41">
        <w:t>hánkovou, ředitelkou organizace</w:t>
      </w:r>
    </w:p>
    <w:p w:rsidR="00CF7ED8" w:rsidRDefault="00CF7ED8" w:rsidP="00F350AF">
      <w:pPr>
        <w:pStyle w:val="Textbezslovn"/>
        <w:spacing w:after="0"/>
        <w:ind w:left="2127" w:hanging="1390"/>
      </w:pPr>
    </w:p>
    <w:p w:rsidR="00F350AF" w:rsidRDefault="00F350AF" w:rsidP="00F350AF">
      <w:pPr>
        <w:pStyle w:val="Textbezslovn"/>
        <w:spacing w:after="0"/>
        <w:ind w:left="2127" w:hanging="1390"/>
      </w:pPr>
      <w:r>
        <w:t>(dále jen „</w:t>
      </w:r>
      <w:r w:rsidRPr="00F350AF">
        <w:rPr>
          <w:b/>
        </w:rPr>
        <w:t>zadavatel č. 2</w:t>
      </w:r>
      <w:r>
        <w:t>“)</w:t>
      </w:r>
    </w:p>
    <w:p w:rsidR="00F350AF" w:rsidRDefault="00F350AF" w:rsidP="00F350AF">
      <w:pPr>
        <w:pStyle w:val="Textbezslovn"/>
        <w:spacing w:after="0"/>
        <w:ind w:left="2127" w:hanging="1390"/>
      </w:pPr>
    </w:p>
    <w:p w:rsidR="00F350AF" w:rsidRPr="000174E8" w:rsidRDefault="00F350AF" w:rsidP="00FB3656">
      <w:pPr>
        <w:pStyle w:val="Textbezslovn"/>
        <w:spacing w:after="0"/>
        <w:ind w:left="709" w:firstLine="28"/>
      </w:pPr>
      <w:r>
        <w:t>Pod pojmem zadavatel se pro účely předmětné veřejné</w:t>
      </w:r>
      <w:r w:rsidR="00FB3656">
        <w:t xml:space="preserve"> zakázky v této zadávací </w:t>
      </w:r>
      <w:r>
        <w:t>dokumentaci rozumí oba zadavatelé společně, pokud není v zadávacích podmínkách výslovně uvedeno jinak.</w:t>
      </w:r>
    </w:p>
    <w:p w:rsidR="0035531B" w:rsidRDefault="0035531B" w:rsidP="0035531B">
      <w:pPr>
        <w:pStyle w:val="Textbezslovn"/>
      </w:pPr>
      <w:r w:rsidRPr="000174E8">
        <w:tab/>
      </w:r>
      <w:r w:rsidRPr="000174E8">
        <w:tab/>
      </w:r>
    </w:p>
    <w:p w:rsidR="0035531B" w:rsidRDefault="0035531B" w:rsidP="0035531B">
      <w:pPr>
        <w:pStyle w:val="Nadpis1-1"/>
      </w:pPr>
      <w:bookmarkStart w:id="8" w:name="_Toc11155431"/>
      <w:r>
        <w:t>KOMUNIKACE MEZI ZADAVATELEM</w:t>
      </w:r>
      <w:r w:rsidR="00845C50">
        <w:t xml:space="preserve"> a </w:t>
      </w:r>
      <w:r>
        <w:t>DODAVATELEM</w:t>
      </w:r>
      <w:bookmarkEnd w:id="8"/>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674ED6">
        <w:t>Ing. Martin Kosmál</w:t>
      </w:r>
    </w:p>
    <w:p w:rsidR="0035531B" w:rsidRDefault="0035531B" w:rsidP="0035531B">
      <w:pPr>
        <w:pStyle w:val="Textbezslovn"/>
        <w:spacing w:after="0"/>
      </w:pPr>
      <w:r>
        <w:t xml:space="preserve">telefon: </w:t>
      </w:r>
      <w:r>
        <w:tab/>
      </w:r>
      <w:r w:rsidR="004C153C">
        <w:t>972 244 865</w:t>
      </w:r>
    </w:p>
    <w:p w:rsidR="0035531B" w:rsidRDefault="004C153C" w:rsidP="0035531B">
      <w:pPr>
        <w:pStyle w:val="Textbezslovn"/>
        <w:spacing w:after="0"/>
      </w:pPr>
      <w:r>
        <w:t>e-mail:            kosmal@szdc.cz</w:t>
      </w:r>
    </w:p>
    <w:p w:rsidR="004C153C" w:rsidRDefault="0035531B" w:rsidP="004C153C">
      <w:pPr>
        <w:pStyle w:val="Textbezslovn"/>
        <w:spacing w:after="0"/>
      </w:pPr>
      <w:r>
        <w:t xml:space="preserve">adresa: </w:t>
      </w:r>
      <w:r>
        <w:tab/>
      </w:r>
      <w:r w:rsidR="004C153C" w:rsidRPr="004C153C">
        <w:t xml:space="preserve">Správa železniční dopravní cesty, státní organizace, </w:t>
      </w:r>
    </w:p>
    <w:p w:rsidR="0035531B" w:rsidRDefault="004C153C" w:rsidP="004C153C">
      <w:pPr>
        <w:pStyle w:val="Textbezslovn"/>
        <w:spacing w:after="0"/>
      </w:pPr>
      <w:r>
        <w:t xml:space="preserve">                      </w:t>
      </w:r>
      <w:r w:rsidRPr="004C153C">
        <w:t xml:space="preserve">Stavební správa západ, Sokolovská </w:t>
      </w:r>
      <w:r>
        <w:t>1955/278</w:t>
      </w:r>
      <w:r w:rsidRPr="004C153C">
        <w:t>, 190 00 Praha 9</w:t>
      </w:r>
    </w:p>
    <w:p w:rsidR="005741F7" w:rsidRDefault="005741F7" w:rsidP="004C153C">
      <w:pPr>
        <w:pStyle w:val="Textbezslovn"/>
        <w:spacing w:after="0"/>
      </w:pPr>
    </w:p>
    <w:p w:rsidR="0035531B" w:rsidRDefault="0035531B" w:rsidP="0035531B">
      <w:pPr>
        <w:pStyle w:val="Nadpis1-1"/>
      </w:pPr>
      <w:bookmarkStart w:id="9" w:name="_Toc11155432"/>
      <w:r>
        <w:t>ÚČEL</w:t>
      </w:r>
      <w:r w:rsidR="00845C50">
        <w:t xml:space="preserve"> a </w:t>
      </w:r>
      <w:r>
        <w:t>PŘEDMĚT PLNĚNÍ VEŘEJNÉ ZAKÁZKY</w:t>
      </w:r>
      <w:bookmarkEnd w:id="9"/>
    </w:p>
    <w:p w:rsidR="0035531B" w:rsidRDefault="0035531B" w:rsidP="0035531B">
      <w:pPr>
        <w:pStyle w:val="Text1-1"/>
      </w:pPr>
      <w:r>
        <w:t>Účel veřejné zakázky</w:t>
      </w:r>
    </w:p>
    <w:p w:rsidR="0035531B" w:rsidRDefault="005741F7" w:rsidP="0035531B">
      <w:pPr>
        <w:pStyle w:val="Textbezslovn"/>
      </w:pPr>
      <w:r>
        <w:t>Účelem zakázky j</w:t>
      </w:r>
      <w:r w:rsidRPr="005741F7">
        <w:t>e zhotovení stavby „Zajištění bezbariérového přístupu na nástupiště v ŽST Roztoky u Prahy”, jejímž cílem je zajistit bezbariérovou přístupnost na nástupiště, a tak zvýšit komfort a kvalitu odbavení cestujících v oblasti osobní dopravy. Součástí stavby je i prodloužení podchodu pod 4. staniční kolejí a vybudování přístupové komunikace do areálu Středočeského muzea v Roztokách u Prahy. Tato část je spolufinancována z rozpočtu Středočeského kraje.</w:t>
      </w:r>
    </w:p>
    <w:p w:rsidR="0035531B" w:rsidRDefault="0035531B" w:rsidP="0035531B">
      <w:pPr>
        <w:pStyle w:val="Text1-1"/>
      </w:pPr>
      <w:r>
        <w:lastRenderedPageBreak/>
        <w:t>Předmět plnění veřejné zakázky</w:t>
      </w:r>
    </w:p>
    <w:p w:rsidR="005741F7" w:rsidRDefault="005741F7" w:rsidP="006F6B09">
      <w:pPr>
        <w:pStyle w:val="Textbezslovn"/>
        <w:rPr>
          <w:highlight w:val="green"/>
        </w:rPr>
      </w:pPr>
      <w:r>
        <w:t xml:space="preserve">Předmětem plnění je </w:t>
      </w:r>
      <w:r w:rsidRPr="005741F7">
        <w:t>vybudování nového podchodu v ose stávajícího a jeho prodloužení, realizace nové ZKPP v dopravních kolejích v oblasti podchodu, rekonstrukce kusých manipulačních kolejí na severním zhlaví, rekonstrukce nástupišť, vybudování přístupového chodníku do areálu Středočeského muzea v Roztokách, demolice přístřešku u kusé koleje č. 4b, vyvolané úpravy trakčního vedení, zabezpečovacího a sdělovacího z</w:t>
      </w:r>
      <w:r w:rsidR="00733400">
        <w:t>ařízení a silnoproudé instalace. Kormě zhotovení stavby je předmětem plnění také zpracování realizační dokumentace a dokumentace skutečného provedení stavby.</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B24B3B" w:rsidRDefault="00B24B3B" w:rsidP="006F6B09">
      <w:pPr>
        <w:pStyle w:val="Textbezslovn"/>
        <w:spacing w:after="0"/>
      </w:pPr>
      <w:r>
        <w:t xml:space="preserve">CPV kód  </w:t>
      </w:r>
      <w:r w:rsidRPr="00CC012F">
        <w:t>45221200-4 - Stavební úpravy tunelů, šachet a podchodů</w:t>
      </w:r>
    </w:p>
    <w:p w:rsidR="0035531B" w:rsidRDefault="0035531B" w:rsidP="006F6B09">
      <w:pPr>
        <w:pStyle w:val="Textbezslovn"/>
      </w:pPr>
      <w:r w:rsidRPr="00B24B3B">
        <w:t>CPV kód  71322000-1 – Technické projekty pro provádění stavebně inženýrských prací</w:t>
      </w: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10" w:name="_Toc11155433"/>
      <w:r>
        <w:t>ZDROJE FINANCOVÁNÍ</w:t>
      </w:r>
      <w:r w:rsidR="00845C50">
        <w:t xml:space="preserve"> a </w:t>
      </w:r>
      <w:r>
        <w:t>PŘEDPOKLÁDANÁ HODNOTA VEŘEJNÉ ZAKÁZKY</w:t>
      </w:r>
      <w:bookmarkEnd w:id="10"/>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35531B">
      <w:pPr>
        <w:pStyle w:val="Text1-1"/>
      </w:pPr>
      <w:r>
        <w:t xml:space="preserve">Předpokládaná hodnota veřejné zakázky činí </w:t>
      </w:r>
      <w:r w:rsidR="006F7F92" w:rsidRPr="006F7F92">
        <w:rPr>
          <w:b/>
        </w:rPr>
        <w:t>15</w:t>
      </w:r>
      <w:r w:rsidR="003B2C11">
        <w:rPr>
          <w:b/>
        </w:rPr>
        <w:t>7 104 920</w:t>
      </w:r>
      <w:r w:rsidR="006F7F92" w:rsidRPr="006F7F92">
        <w:rPr>
          <w:b/>
        </w:rPr>
        <w:t>,-</w:t>
      </w:r>
      <w:r>
        <w:t xml:space="preserve"> </w:t>
      </w:r>
      <w:r w:rsidRPr="00B91757">
        <w:rPr>
          <w:b/>
        </w:rPr>
        <w:t xml:space="preserve">Kč </w:t>
      </w:r>
      <w:r>
        <w:t>(bez DPH).</w:t>
      </w:r>
    </w:p>
    <w:p w:rsidR="0035531B" w:rsidRPr="00845C50" w:rsidRDefault="0035531B" w:rsidP="00845C50">
      <w:pPr>
        <w:pStyle w:val="Textbezslovn"/>
        <w:rPr>
          <w:rStyle w:val="Tun9b"/>
        </w:rPr>
      </w:pPr>
      <w:r w:rsidRPr="00845C50">
        <w:rPr>
          <w:rStyle w:val="Tun9b"/>
        </w:rPr>
        <w:t xml:space="preserve">Předpokládaná hodnota plnění vybraného dodavatele po odečtení hodnoty vyhrazených změn závazků ze smlouvy (tzn. vyhrazených „víceprací“), činí </w:t>
      </w:r>
      <w:r w:rsidR="007617F7">
        <w:rPr>
          <w:rStyle w:val="Tun9b"/>
        </w:rPr>
        <w:t>15</w:t>
      </w:r>
      <w:r w:rsidR="009549C5">
        <w:rPr>
          <w:rStyle w:val="Tun9b"/>
        </w:rPr>
        <w:t>1 168 802</w:t>
      </w:r>
      <w:r w:rsidR="007617F7">
        <w:rPr>
          <w:rStyle w:val="Tun9b"/>
        </w:rPr>
        <w:t>,-</w:t>
      </w:r>
      <w:r w:rsidRPr="00845C50">
        <w:rPr>
          <w:rStyle w:val="Tun9b"/>
        </w:rPr>
        <w:t xml:space="preserve"> Kč (bez DPH). </w:t>
      </w:r>
    </w:p>
    <w:p w:rsidR="0035531B" w:rsidRDefault="0035531B" w:rsidP="006F6B09">
      <w:pPr>
        <w:pStyle w:val="Nadpis1-1"/>
      </w:pPr>
      <w:bookmarkStart w:id="11" w:name="_Toc11155434"/>
      <w:r>
        <w:t>OBSAH ZADÁVACÍ DOKUMENTACE</w:t>
      </w:r>
      <w:bookmarkEnd w:id="11"/>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45C50">
      <w:pPr>
        <w:pStyle w:val="Textbezslovn"/>
        <w:tabs>
          <w:tab w:val="left" w:pos="1701"/>
        </w:tabs>
        <w:spacing w:after="0"/>
        <w:ind w:left="1701" w:hanging="964"/>
      </w:pPr>
      <w:r>
        <w:lastRenderedPageBreak/>
        <w:t>Část 8</w:t>
      </w:r>
      <w:r>
        <w:tab/>
        <w:t>Zvláštní technické podmínky</w:t>
      </w:r>
    </w:p>
    <w:p w:rsidR="00162554" w:rsidRDefault="00162554" w:rsidP="00845C50">
      <w:pPr>
        <w:pStyle w:val="Textbezslovn"/>
        <w:tabs>
          <w:tab w:val="left" w:pos="1701"/>
        </w:tabs>
        <w:ind w:left="1701" w:hanging="964"/>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272E91">
      <w:pPr>
        <w:pStyle w:val="Textbezslovn"/>
        <w:tabs>
          <w:tab w:val="left" w:pos="1701"/>
        </w:tabs>
        <w:spacing w:after="0"/>
        <w:ind w:left="1701" w:hanging="964"/>
      </w:pPr>
      <w:r>
        <w:t>Část 2</w:t>
      </w:r>
      <w:r>
        <w:tab/>
        <w:t xml:space="preserve">Soupis prací členěný dle </w:t>
      </w:r>
      <w:r w:rsidR="00250254">
        <w:t>SO a PS</w:t>
      </w:r>
      <w:r>
        <w:t xml:space="preserve"> </w:t>
      </w:r>
    </w:p>
    <w:p w:rsidR="00272E91" w:rsidRDefault="00272E91" w:rsidP="00272E91">
      <w:pPr>
        <w:pStyle w:val="Textbezslovn"/>
        <w:tabs>
          <w:tab w:val="left" w:pos="1701"/>
        </w:tabs>
        <w:spacing w:after="0"/>
        <w:ind w:left="1701" w:hanging="964"/>
      </w:pPr>
    </w:p>
    <w:p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které je dostupné</w:t>
      </w:r>
      <w:r w:rsidR="00845C50">
        <w:t xml:space="preserve"> </w:t>
      </w:r>
      <w:r>
        <w:t>na stránkách Věstníku veřejných zakázek dostupných z:</w:t>
      </w:r>
      <w:r w:rsidR="00845C50">
        <w:t xml:space="preserve"> </w:t>
      </w:r>
    </w:p>
    <w:p w:rsidR="005A3D2F" w:rsidRDefault="00912C44"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931962">
          <w:rPr>
            <w:rStyle w:val="Hypertextovodkaz"/>
          </w:rPr>
          <w:t>https://www.szdc.cz/</w:t>
        </w:r>
      </w:hyperlink>
      <w:r w:rsidR="00931962">
        <w:t xml:space="preserve"> (v sekci „O nás“ –&gt; „Vnitřní předpisy“ odkaz „Dokumenty a předpisy“).</w:t>
      </w:r>
    </w:p>
    <w:p w:rsidR="0035531B" w:rsidRDefault="0035531B" w:rsidP="005A3D2F">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rsidR="00F52108" w:rsidRPr="00F52108" w:rsidRDefault="00F52108" w:rsidP="00F52108">
      <w:pPr>
        <w:pStyle w:val="Odrka1-1"/>
      </w:pPr>
      <w:r w:rsidRPr="00F52108">
        <w:t>Projektová dokumentace D</w:t>
      </w:r>
      <w:r w:rsidR="00822064">
        <w:t>U</w:t>
      </w:r>
      <w:r w:rsidRPr="00F52108">
        <w:t xml:space="preserve">SP </w:t>
      </w:r>
      <w:r w:rsidR="0080383C">
        <w:t>„Zajištění bezbariérového přístupu na nástupiště v ŽST Roztoky u Prahy</w:t>
      </w:r>
      <w:r w:rsidRPr="00F52108">
        <w:t xml:space="preserve">“ – Společnost </w:t>
      </w:r>
      <w:r w:rsidR="0080383C">
        <w:t>PRODEX-VALBEK</w:t>
      </w:r>
      <w:r w:rsidRPr="00F52108">
        <w:t xml:space="preserve"> (</w:t>
      </w:r>
      <w:r w:rsidR="0080383C">
        <w:t>Prodex spol. s r.o., Rusovská cesta 16, 851 01 Bratislava, Slovenská republika, IČO: 17314569, odštěpný závod Prodex spol . s r.o., organizační složka, V olšinách 2300/75, 100 00 Praha 10, IČO: 01761200 + Valbek, spol. s .o., Vaňurova 505, 460 01 Liberec, IČO: 48266230)</w:t>
      </w:r>
      <w:r w:rsidRPr="00F52108">
        <w:t>, 0</w:t>
      </w:r>
      <w:r w:rsidR="0080383C">
        <w:t>8</w:t>
      </w:r>
      <w:r w:rsidRPr="00F52108">
        <w:t>/2019.</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2" w:name="_Toc11155435"/>
      <w:r>
        <w:t>VYSVĚTLENÍ, ZMĚNY</w:t>
      </w:r>
      <w:r w:rsidR="00845C50">
        <w:t xml:space="preserve"> a </w:t>
      </w:r>
      <w:r>
        <w:t>DOPLNĚNÍ ZADÁVACÍ DOKUMENTACE</w:t>
      </w:r>
      <w:bookmarkEnd w:id="12"/>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lastRenderedPageBreak/>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3" w:name="_Toc11155436"/>
      <w:r>
        <w:t>POŽADAVKY ZADAVATELE NA KVALIFIKACI</w:t>
      </w:r>
      <w:bookmarkEnd w:id="13"/>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w:t>
      </w:r>
      <w:r w:rsidR="00845C50">
        <w:t>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lastRenderedPageBreak/>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822064" w:rsidP="00CC4380">
      <w:pPr>
        <w:pStyle w:val="Odrka1-2-"/>
      </w:pPr>
      <w:r>
        <w:t>Výkon zeměměřických činností</w:t>
      </w:r>
    </w:p>
    <w:p w:rsidR="0035531B" w:rsidRPr="00822064" w:rsidRDefault="0035531B" w:rsidP="00CC4380">
      <w:pPr>
        <w:pStyle w:val="Odrka1-2-"/>
      </w:pPr>
      <w:r w:rsidRPr="00822064">
        <w:t>P</w:t>
      </w:r>
      <w:r w:rsidR="00822064" w:rsidRPr="00822064">
        <w:t>rojektovou činnost ve výstavbě</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582027" w:rsidRPr="00822064">
        <w:rPr>
          <w:b/>
        </w:rPr>
        <w:t>a),</w:t>
      </w:r>
      <w:r w:rsidR="00582027" w:rsidRPr="00822064">
        <w:t xml:space="preserve"> </w:t>
      </w:r>
      <w:r w:rsidRPr="0080383C">
        <w:rPr>
          <w:rStyle w:val="Tun9b"/>
        </w:rPr>
        <w:t>b), d), e</w:t>
      </w:r>
      <w:r w:rsidRPr="008514C0">
        <w:rPr>
          <w:rStyle w:val="Tun9b"/>
        </w:rPr>
        <w:t>)</w:t>
      </w:r>
      <w:r w:rsidR="0080383C" w:rsidRPr="0080383C">
        <w:rPr>
          <w:b/>
        </w:rPr>
        <w:t xml:space="preserve">, i) </w:t>
      </w:r>
      <w:r w:rsidR="0080383C" w:rsidRPr="003A082A">
        <w:t>a</w:t>
      </w:r>
      <w:r w:rsidR="0080383C" w:rsidRPr="0080383C">
        <w:rPr>
          <w:b/>
        </w:rPr>
        <w:t xml:space="preserve"> j)</w:t>
      </w:r>
      <w:r>
        <w:t xml:space="preserve">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80383C">
        <w:rPr>
          <w:rStyle w:val="Tun9b"/>
        </w:rPr>
        <w:t>a)</w:t>
      </w:r>
      <w:r w:rsidR="00845C50" w:rsidRPr="0080383C">
        <w:rPr>
          <w:rStyle w:val="Tun9b"/>
        </w:rPr>
        <w:t xml:space="preserve"> a </w:t>
      </w:r>
      <w:r w:rsidRPr="0080383C">
        <w:rPr>
          <w:rStyle w:val="Tun9b"/>
        </w:rPr>
        <w:t>c)</w:t>
      </w:r>
      <w:r w:rsidRPr="0080383C">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lastRenderedPageBreak/>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E10D98" w:rsidRPr="00E10D98">
        <w:rPr>
          <w:b/>
        </w:rPr>
        <w:t>86 mil.</w:t>
      </w:r>
      <w:r w:rsidRPr="00E10D98">
        <w:rPr>
          <w:b/>
        </w:rPr>
        <w:t xml:space="preserve"> Kč</w:t>
      </w:r>
      <w:r>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seznamu stavebních prací poskytnutých dodavatelem na stavbách </w:t>
      </w:r>
      <w:r w:rsidRPr="00E10D98">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t xml:space="preserve">za posledních </w:t>
      </w:r>
      <w:r w:rsidRPr="00E10D98">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posledních </w:t>
      </w:r>
      <w:r w:rsidRPr="00E10D98">
        <w:t>5</w:t>
      </w:r>
      <w:r>
        <w:t xml:space="preserve"> let činí</w:t>
      </w:r>
      <w:r w:rsidR="00092CC9">
        <w:t xml:space="preserve"> v </w:t>
      </w:r>
      <w:r>
        <w:t>součtu, včetně případných poddodávek, nejméně</w:t>
      </w:r>
      <w:r w:rsidR="00E10D98">
        <w:t xml:space="preserve"> </w:t>
      </w:r>
      <w:r w:rsidR="00E10D98" w:rsidRPr="00E10D98">
        <w:rPr>
          <w:b/>
        </w:rPr>
        <w:t>150 mil.</w:t>
      </w:r>
      <w:r>
        <w:t xml:space="preserve"> </w:t>
      </w:r>
      <w:r w:rsidRPr="00B448FF">
        <w:rPr>
          <w:b/>
        </w:rPr>
        <w:t>Kč</w:t>
      </w:r>
      <w:r>
        <w:t xml:space="preserve"> bez DPH. </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E10D98">
        <w:t>posledních 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E10D98" w:rsidRPr="00E10D98">
        <w:rPr>
          <w:b/>
        </w:rPr>
        <w:t xml:space="preserve">30 mil. </w:t>
      </w:r>
      <w:r w:rsidRPr="002924B8">
        <w:rPr>
          <w:b/>
        </w:rPr>
        <w:t>Kč</w:t>
      </w:r>
      <w:r>
        <w:t xml:space="preserve"> bez DPH (dále jen jako „</w:t>
      </w:r>
      <w:r w:rsidRPr="00092CC9">
        <w:rPr>
          <w:rStyle w:val="Tun9b"/>
        </w:rPr>
        <w:t>nejvýznamnější stavební práce</w:t>
      </w:r>
      <w:r>
        <w:t xml:space="preserve">“). </w:t>
      </w:r>
    </w:p>
    <w:p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rsidR="000E6686" w:rsidRDefault="000E6686" w:rsidP="000E6686">
      <w:pPr>
        <w:pStyle w:val="Textbezslovn"/>
      </w:pPr>
      <w:r>
        <w:t>•</w:t>
      </w:r>
      <w:r>
        <w:tab/>
        <w:t xml:space="preserve">nejméně jedna nejvýznamnější stavební práce musí zahrnovat novostavbu nebo rekonstrukci podchodu v železniční stanici o délce podchodu </w:t>
      </w:r>
      <w:r w:rsidRPr="00D61683">
        <w:rPr>
          <w:b/>
        </w:rPr>
        <w:t>nejméně 35 m</w:t>
      </w:r>
      <w:r>
        <w:t>;</w:t>
      </w:r>
    </w:p>
    <w:p w:rsidR="000E6686" w:rsidRDefault="000E6686" w:rsidP="000E6686">
      <w:pPr>
        <w:pStyle w:val="Textbezslovn"/>
      </w:pPr>
      <w:r>
        <w:lastRenderedPageBreak/>
        <w:t>•</w:t>
      </w:r>
      <w:r>
        <w:tab/>
        <w:t xml:space="preserve">nejméně jedna nejvýznamnější stavební práce musí zahrnovat novostavbu nebo rekonstrukci nástupišť v železniční stanici </w:t>
      </w:r>
      <w:r w:rsidR="00D61683">
        <w:t xml:space="preserve">včetně zastřešení </w:t>
      </w:r>
      <w:r>
        <w:t xml:space="preserve">a to v hodnotě </w:t>
      </w:r>
      <w:r w:rsidRPr="00D61683">
        <w:rPr>
          <w:b/>
        </w:rPr>
        <w:t xml:space="preserve">nejméně </w:t>
      </w:r>
      <w:r w:rsidR="00D61683" w:rsidRPr="00A31566">
        <w:rPr>
          <w:b/>
        </w:rPr>
        <w:t>18</w:t>
      </w:r>
      <w:r w:rsidRPr="00A31566">
        <w:rPr>
          <w:b/>
        </w:rPr>
        <w:t xml:space="preserve"> mil. Kč</w:t>
      </w:r>
      <w:r w:rsidRPr="00A31566">
        <w:t xml:space="preserve"> </w:t>
      </w:r>
      <w:r>
        <w:t xml:space="preserve">bez DPH (uvedená částka se vztahuje k hodnotě novostavby nebo rekonstrukce nástupišť, nikoli k hodnotě nejvýznamnější stavební práce, tj. zakázky jako celku); </w:t>
      </w:r>
    </w:p>
    <w:p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A31566">
        <w:t>5 let. Pro odstranění pochybností zadavatel uvádí, že požadavek kritéria technické kvalifikace na doložení stavebních, resp. nejvýznamnějších stavebních prací lze splnit předložením seznamu</w:t>
      </w:r>
      <w:r w:rsidR="00845C50" w:rsidRPr="00A31566">
        <w:t xml:space="preserve"> a </w:t>
      </w:r>
      <w:r w:rsidRPr="00A31566">
        <w:t>osvědčení</w:t>
      </w:r>
      <w:r w:rsidR="00092CC9" w:rsidRPr="00A31566">
        <w:t xml:space="preserve"> o </w:t>
      </w:r>
      <w:r w:rsidRPr="00A31566">
        <w:t>řádném poskytnutí</w:t>
      </w:r>
      <w:r w:rsidR="00845C50" w:rsidRPr="00A31566">
        <w:t xml:space="preserve"> a </w:t>
      </w:r>
      <w:r w:rsidRPr="00A31566">
        <w:t>dokončení i pouze jediné stavební, resp. nejvýznamnější stavební práce, jejíž hodnota představuje alespoň požadovanou hodnotu stavebních prací</w:t>
      </w:r>
      <w:r w:rsidR="00092CC9" w:rsidRPr="00A31566">
        <w:t xml:space="preserve"> v </w:t>
      </w:r>
      <w:r w:rsidRPr="00A31566">
        <w:t>součtu za posledních 5 let</w:t>
      </w:r>
      <w:r w:rsidR="00845C50" w:rsidRPr="00A31566">
        <w:t xml:space="preserve"> a </w:t>
      </w:r>
      <w:r w:rsidRPr="00A31566">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železniční dopravní cesty, státní organizace. </w:t>
      </w:r>
    </w:p>
    <w:p w:rsidR="0035531B" w:rsidRDefault="0035531B" w:rsidP="00930B79">
      <w:pPr>
        <w:pStyle w:val="Textbezslovn"/>
      </w:pPr>
      <w:r w:rsidRPr="00A31566">
        <w:t>Doba 5 let se považuje za splněnou, pokud byly stavební/nejvýznamnější stavební práce</w:t>
      </w:r>
      <w:r w:rsidR="00092CC9" w:rsidRPr="00A31566">
        <w:t xml:space="preserve"> v </w:t>
      </w:r>
      <w:r w:rsidRPr="00A31566">
        <w:t>průběhu této doby dokončeny,</w:t>
      </w:r>
      <w:r w:rsidR="00845C50" w:rsidRPr="00A31566">
        <w:t xml:space="preserve"> a </w:t>
      </w:r>
      <w:r w:rsidRPr="00A31566">
        <w:t>pro prokázání kvalifikace postačuje, aby byl požadovaný finanční objem stavebních/ nejvýznamnějších stavebních prací dosažen za celou dobu realizace stavebních/nejvýznamnějších stavebních prací, nikoliv pouze</w:t>
      </w:r>
      <w:r w:rsidR="00092CC9" w:rsidRPr="00A31566">
        <w:t xml:space="preserve"> v </w:t>
      </w:r>
      <w:r w:rsidRPr="00A31566">
        <w:t>průběhu posledních 5 let</w:t>
      </w:r>
      <w:r>
        <w:t xml:space="preserve"> před zahájením zadávacího řízení. Dokončením se</w:t>
      </w:r>
      <w:r w:rsidR="00BB4AF2">
        <w:t xml:space="preserve"> </w:t>
      </w:r>
      <w:r w:rsidR="00BB4AF2">
        <w:lastRenderedPageBreak/>
        <w:t>u </w:t>
      </w:r>
      <w:r>
        <w:t>nejvýznamnějších stavebních prací rozumí uvedení díla, jehož minimální hodnoty byly</w:t>
      </w:r>
      <w:r w:rsidR="00092CC9">
        <w:t xml:space="preserve"> v </w:t>
      </w:r>
      <w:r>
        <w:t>rámci nejvýznamnější stavební práce požadovány, alespoň do zkušebního provozu. Zadavatel nicméně za dílo dokončené</w:t>
      </w:r>
      <w:r w:rsidR="00092CC9">
        <w:t xml:space="preserve"> v </w:t>
      </w:r>
      <w:r>
        <w:t xml:space="preserve">období posledních </w:t>
      </w:r>
      <w:r w:rsidRPr="00822064">
        <w:t xml:space="preserve">5 let </w:t>
      </w:r>
      <w:r>
        <w:t>bude považovat též dílo, které</w:t>
      </w:r>
      <w:r w:rsidR="00092CC9">
        <w:t xml:space="preserve"> v </w:t>
      </w:r>
      <w:r>
        <w:t>tomto období bylo dokončeno jako celek, tj. včetně plnění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lastRenderedPageBreak/>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w:t>
      </w:r>
      <w:r w:rsidR="00A31566">
        <w:rPr>
          <w:rStyle w:val="Tun9b"/>
        </w:rPr>
        <w:t xml:space="preserve">cího, zástupce stavbyvedoucího a </w:t>
      </w:r>
      <w:r w:rsidRPr="00930B79">
        <w:rPr>
          <w:rStyle w:val="Tun9b"/>
        </w:rPr>
        <w:t xml:space="preserve">specialisty (vedoucí prací) na </w:t>
      </w:r>
      <w:r w:rsidR="00A31566">
        <w:rPr>
          <w:rStyle w:val="Tun9b"/>
        </w:rPr>
        <w:t>mosty a inženýrské konstrukce</w:t>
      </w:r>
      <w:r>
        <w:t xml:space="preserve"> </w:t>
      </w:r>
      <w:r w:rsidRPr="00930B79">
        <w:rPr>
          <w:rStyle w:val="Tun9b"/>
        </w:rPr>
        <w:t>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720AF7" w:rsidRDefault="00DF660E" w:rsidP="003A0B26">
      <w:pPr>
        <w:pStyle w:val="Textbezslovn"/>
        <w:rPr>
          <w:rStyle w:val="Tun9b"/>
        </w:rPr>
      </w:pPr>
      <w:r w:rsidRPr="00720AF7">
        <w:t xml:space="preserve">a)  </w:t>
      </w:r>
      <w:r w:rsidR="0035531B" w:rsidRPr="00720AF7">
        <w:rPr>
          <w:rStyle w:val="Tun9b"/>
        </w:rPr>
        <w:t>stavbyvedoucí</w:t>
      </w:r>
    </w:p>
    <w:p w:rsidR="0035531B" w:rsidRPr="00720AF7" w:rsidRDefault="0035531B" w:rsidP="00930B79">
      <w:pPr>
        <w:pStyle w:val="Odrka1-2-"/>
      </w:pPr>
      <w:r w:rsidRPr="00720AF7">
        <w:t>minimálně středoškolské vzdělání;</w:t>
      </w:r>
    </w:p>
    <w:p w:rsidR="0035531B" w:rsidRPr="00720AF7" w:rsidRDefault="0035531B" w:rsidP="00930B79">
      <w:pPr>
        <w:pStyle w:val="Odrka1-2-"/>
      </w:pPr>
      <w:r w:rsidRPr="00720AF7">
        <w:t>nejméně 5 let praxe</w:t>
      </w:r>
      <w:r w:rsidR="00092CC9" w:rsidRPr="00720AF7">
        <w:t xml:space="preserve"> v </w:t>
      </w:r>
      <w:r w:rsidRPr="00720AF7">
        <w:t xml:space="preserve">řízení provádění staveb železničních drah; </w:t>
      </w:r>
    </w:p>
    <w:p w:rsidR="0035531B" w:rsidRPr="00720AF7" w:rsidRDefault="0035531B" w:rsidP="00AD1771">
      <w:pPr>
        <w:pStyle w:val="Odrka1-2-"/>
      </w:pPr>
      <w:r w:rsidRPr="00720AF7">
        <w:t>zkušenost</w:t>
      </w:r>
      <w:r w:rsidR="00845C50" w:rsidRPr="00720AF7">
        <w:t xml:space="preserve"> s </w:t>
      </w:r>
      <w:r w:rsidRPr="00720AF7">
        <w:t>řízením realizace alespoň jedné zakázky - stavby železničních drah</w:t>
      </w:r>
      <w:r w:rsidR="00092CC9" w:rsidRPr="00720AF7">
        <w:t xml:space="preserve"> v </w:t>
      </w:r>
      <w:r w:rsidRPr="00720AF7">
        <w:t xml:space="preserve">hodnotě nejméně </w:t>
      </w:r>
      <w:r w:rsidR="00DF660E" w:rsidRPr="00720AF7">
        <w:rPr>
          <w:b/>
        </w:rPr>
        <w:t>75 mil.</w:t>
      </w:r>
      <w:r w:rsidRPr="00720AF7">
        <w:rPr>
          <w:b/>
        </w:rPr>
        <w:t xml:space="preserve"> Kč</w:t>
      </w:r>
      <w:r w:rsidRPr="00720AF7">
        <w:t xml:space="preserve"> bez DPH,</w:t>
      </w:r>
      <w:r w:rsidR="00845C50" w:rsidRPr="00720AF7">
        <w:t xml:space="preserve"> a </w:t>
      </w:r>
      <w:r w:rsidRPr="00720AF7">
        <w:t>to</w:t>
      </w:r>
      <w:r w:rsidR="00092CC9" w:rsidRPr="00720AF7">
        <w:t xml:space="preserve"> v </w:t>
      </w:r>
      <w:r w:rsidRPr="00720AF7">
        <w:t>posledních 10 letech před zahájením zadávacího řízení;</w:t>
      </w:r>
    </w:p>
    <w:p w:rsidR="0035531B" w:rsidRPr="00720AF7" w:rsidRDefault="0035531B" w:rsidP="00AD1771">
      <w:pPr>
        <w:pStyle w:val="Odrka1-2-"/>
      </w:pPr>
      <w:r w:rsidRPr="00720AF7">
        <w:t>musí předložit doklad</w:t>
      </w:r>
      <w:r w:rsidR="00092CC9" w:rsidRPr="00720AF7">
        <w:t xml:space="preserve"> o </w:t>
      </w:r>
      <w:r w:rsidRPr="00720AF7">
        <w:t>autorizaci</w:t>
      </w:r>
      <w:r w:rsidR="00092CC9" w:rsidRPr="00720AF7">
        <w:t xml:space="preserve"> v </w:t>
      </w:r>
      <w:r w:rsidRPr="00720AF7">
        <w:t>rozsahu dle § 5 odst. 3 písm. b) zákona č. 360/1992 Sb.,</w:t>
      </w:r>
      <w:r w:rsidR="00092CC9" w:rsidRPr="00720AF7">
        <w:t xml:space="preserve"> o </w:t>
      </w:r>
      <w:r w:rsidRPr="00720AF7">
        <w:t>výkonu povolání autorizovaných architektů</w:t>
      </w:r>
      <w:r w:rsidR="00845C50" w:rsidRPr="00720AF7">
        <w:t xml:space="preserve"> a</w:t>
      </w:r>
      <w:r w:rsidR="00092CC9" w:rsidRPr="00720AF7">
        <w:t xml:space="preserve"> o </w:t>
      </w:r>
      <w:r w:rsidRPr="00720AF7">
        <w:t>výkonu povolání autorizovaných inženýrů</w:t>
      </w:r>
      <w:r w:rsidR="00845C50" w:rsidRPr="00720AF7">
        <w:t xml:space="preserve"> a </w:t>
      </w:r>
      <w:r w:rsidRPr="00720AF7">
        <w:t>techniků činných ve výstavbě, ve znění pozdějších předpisů (dále jen „autorizační zákon“), tedy</w:t>
      </w:r>
      <w:r w:rsidR="00092CC9" w:rsidRPr="00720AF7">
        <w:t xml:space="preserve"> v </w:t>
      </w:r>
      <w:r w:rsidRPr="00720AF7">
        <w:t>oboru dopravní stavby</w:t>
      </w:r>
      <w:r w:rsidR="00822064" w:rsidRPr="00720AF7">
        <w:rPr>
          <w:lang w:val="en-GB"/>
        </w:rPr>
        <w:t>;</w:t>
      </w:r>
    </w:p>
    <w:p w:rsidR="0035531B" w:rsidRPr="00720AF7" w:rsidRDefault="00DF660E" w:rsidP="00DF660E">
      <w:pPr>
        <w:pStyle w:val="Odstavec1-1a"/>
        <w:numPr>
          <w:ilvl w:val="0"/>
          <w:numId w:val="0"/>
        </w:numPr>
        <w:ind w:left="737"/>
        <w:rPr>
          <w:rStyle w:val="Tun9b"/>
        </w:rPr>
      </w:pPr>
      <w:r w:rsidRPr="00720AF7">
        <w:rPr>
          <w:rStyle w:val="Tun9b"/>
          <w:b w:val="0"/>
        </w:rPr>
        <w:t>b)</w:t>
      </w:r>
      <w:r w:rsidRPr="00720AF7">
        <w:rPr>
          <w:rStyle w:val="Tun9b"/>
        </w:rPr>
        <w:t xml:space="preserve"> </w:t>
      </w:r>
      <w:r w:rsidR="0035531B" w:rsidRPr="00720AF7">
        <w:rPr>
          <w:rStyle w:val="Tun9b"/>
        </w:rPr>
        <w:t>zástupce stavbyvedoucího</w:t>
      </w:r>
    </w:p>
    <w:p w:rsidR="0035531B" w:rsidRPr="00720AF7" w:rsidRDefault="0035531B" w:rsidP="00930B79">
      <w:pPr>
        <w:pStyle w:val="Odrka1-2-"/>
      </w:pPr>
      <w:r w:rsidRPr="00720AF7">
        <w:t>minimálně středoškolské vzdělání;</w:t>
      </w:r>
    </w:p>
    <w:p w:rsidR="0035531B" w:rsidRPr="00720AF7" w:rsidRDefault="0035531B" w:rsidP="00930B79">
      <w:pPr>
        <w:pStyle w:val="Odrka1-2-"/>
      </w:pPr>
      <w:r w:rsidRPr="00720AF7">
        <w:t>nejméně 5 let praxe</w:t>
      </w:r>
      <w:r w:rsidR="00092CC9" w:rsidRPr="00720AF7">
        <w:t xml:space="preserve"> v </w:t>
      </w:r>
      <w:r w:rsidRPr="00720AF7">
        <w:t>řízení provádění staveb železničních drah;</w:t>
      </w:r>
    </w:p>
    <w:p w:rsidR="0035531B" w:rsidRPr="00DF660E" w:rsidRDefault="0035531B" w:rsidP="00930B79">
      <w:pPr>
        <w:pStyle w:val="Odrka1-2-"/>
      </w:pPr>
      <w:r w:rsidRPr="00720AF7">
        <w:t>zkušenost</w:t>
      </w:r>
      <w:r w:rsidR="00845C50" w:rsidRPr="00720AF7">
        <w:t xml:space="preserve"> s </w:t>
      </w:r>
      <w:r w:rsidRPr="00720AF7">
        <w:t>řízením realizace alespoň jedné zakázky - stavby železničních drah</w:t>
      </w:r>
      <w:r w:rsidR="00092CC9" w:rsidRPr="00720AF7">
        <w:t xml:space="preserve"> v </w:t>
      </w:r>
      <w:r w:rsidRPr="00720AF7">
        <w:t xml:space="preserve">hodnotě nejméně </w:t>
      </w:r>
      <w:r w:rsidR="00DF660E" w:rsidRPr="00720AF7">
        <w:rPr>
          <w:b/>
        </w:rPr>
        <w:t>50 mil</w:t>
      </w:r>
      <w:r w:rsidR="00DF660E" w:rsidRPr="00DF660E">
        <w:rPr>
          <w:b/>
        </w:rPr>
        <w:t xml:space="preserve">. </w:t>
      </w:r>
      <w:r w:rsidRPr="00DF660E">
        <w:rPr>
          <w:b/>
        </w:rPr>
        <w:t>Kč</w:t>
      </w:r>
      <w:r w:rsidRPr="00DF660E">
        <w:t xml:space="preserve"> bez DPH,</w:t>
      </w:r>
      <w:r w:rsidR="00845C50" w:rsidRPr="00DF660E">
        <w:t xml:space="preserve"> a </w:t>
      </w:r>
      <w:r w:rsidRPr="00DF660E">
        <w:t>to</w:t>
      </w:r>
      <w:r w:rsidR="00092CC9" w:rsidRPr="00DF660E">
        <w:t xml:space="preserve"> v </w:t>
      </w:r>
      <w:r w:rsidRPr="00DF660E">
        <w:t>posledních 10 letech před zahájením zadávacího řízení;</w:t>
      </w:r>
    </w:p>
    <w:p w:rsidR="0035531B" w:rsidRPr="009B6D32" w:rsidRDefault="0035531B" w:rsidP="00930B79">
      <w:pPr>
        <w:pStyle w:val="Odrka1-2-"/>
      </w:pPr>
      <w:r w:rsidRPr="00DF660E">
        <w:t>musí předložit doklad</w:t>
      </w:r>
      <w:r w:rsidR="00092CC9" w:rsidRPr="00DF660E">
        <w:t xml:space="preserve"> o </w:t>
      </w:r>
      <w:r w:rsidRPr="00DF660E">
        <w:t>autorizaci</w:t>
      </w:r>
      <w:r w:rsidR="00092CC9" w:rsidRPr="00DF660E">
        <w:t xml:space="preserve"> v </w:t>
      </w:r>
      <w:r w:rsidRPr="00DF660E">
        <w:t xml:space="preserve">rozsahu dle § 5 odst. 3 písm. </w:t>
      </w:r>
      <w:r w:rsidR="00206FE5">
        <w:t>d</w:t>
      </w:r>
      <w:r w:rsidRPr="00DF660E">
        <w:t>) autorizačního zákona, tedy</w:t>
      </w:r>
      <w:r w:rsidR="00092CC9" w:rsidRPr="00DF660E">
        <w:t xml:space="preserve"> v </w:t>
      </w:r>
      <w:r w:rsidRPr="00DF660E">
        <w:t xml:space="preserve">oboru </w:t>
      </w:r>
      <w:r w:rsidR="00206FE5">
        <w:t>mosty a inženýrské konstrukce</w:t>
      </w:r>
      <w:r w:rsidRPr="009B6D32">
        <w:t>;</w:t>
      </w:r>
    </w:p>
    <w:p w:rsidR="0035531B" w:rsidRPr="00DF660E" w:rsidRDefault="0035531B" w:rsidP="00930B79">
      <w:pPr>
        <w:pStyle w:val="Odstavec1-1a"/>
        <w:rPr>
          <w:rStyle w:val="Tun9b"/>
        </w:rPr>
      </w:pPr>
      <w:r w:rsidRPr="00DF660E">
        <w:rPr>
          <w:rStyle w:val="Tun9b"/>
        </w:rPr>
        <w:t xml:space="preserve">specialista (vedoucí prací) na železniční svršek </w:t>
      </w:r>
      <w:r w:rsidR="00DF660E" w:rsidRPr="00DF660E">
        <w:rPr>
          <w:rStyle w:val="Tun9b"/>
        </w:rPr>
        <w:t>a spodek</w:t>
      </w:r>
    </w:p>
    <w:p w:rsidR="0035531B" w:rsidRPr="00DF660E" w:rsidRDefault="0035531B" w:rsidP="00930B79">
      <w:pPr>
        <w:pStyle w:val="Odrka1-2-"/>
      </w:pPr>
      <w:r w:rsidRPr="00DF660E">
        <w:t>minimálně středoškolské vzdělání;</w:t>
      </w:r>
    </w:p>
    <w:p w:rsidR="0035531B" w:rsidRPr="00DF660E" w:rsidRDefault="0035531B" w:rsidP="00930B79">
      <w:pPr>
        <w:pStyle w:val="Odrka1-2-"/>
      </w:pPr>
      <w:r w:rsidRPr="00DF660E">
        <w:t>nejméně 5 let praxe</w:t>
      </w:r>
      <w:r w:rsidR="00092CC9" w:rsidRPr="00DF660E">
        <w:t xml:space="preserve"> v </w:t>
      </w:r>
      <w:r w:rsidRPr="00DF660E">
        <w:t xml:space="preserve">oboru své specializace </w:t>
      </w:r>
      <w:r w:rsidR="0084414D" w:rsidRPr="00DF660E">
        <w:t>(železniční svršek</w:t>
      </w:r>
      <w:r w:rsidR="009B6D32">
        <w:t xml:space="preserve"> a spodek</w:t>
      </w:r>
      <w:r w:rsidR="0084414D" w:rsidRPr="00DF660E">
        <w:t xml:space="preserve">) </w:t>
      </w:r>
      <w:r w:rsidRPr="00DF660E">
        <w:t>při provádění staveb;</w:t>
      </w:r>
    </w:p>
    <w:p w:rsidR="0035531B" w:rsidRDefault="0035531B" w:rsidP="00930B79">
      <w:pPr>
        <w:pStyle w:val="Odrka1-2-"/>
      </w:pPr>
      <w:r w:rsidRPr="009B6D32">
        <w:t>zkušenost</w:t>
      </w:r>
      <w:r w:rsidR="00845C50" w:rsidRPr="009B6D32">
        <w:t xml:space="preserve"> s </w:t>
      </w:r>
      <w:r w:rsidRPr="009B6D32">
        <w:t>realizací alespoň jedné zakázky - stavby železničních drah, jež zahrnovala novostavbu nebo rekonstrukci železničního svršku</w:t>
      </w:r>
      <w:r w:rsidR="00092CC9" w:rsidRPr="009B6D32">
        <w:t xml:space="preserve"> </w:t>
      </w:r>
      <w:r w:rsidR="00F33F99">
        <w:t xml:space="preserve">a spodku </w:t>
      </w:r>
      <w:r w:rsidR="00092CC9" w:rsidRPr="009B6D32">
        <w:t>v </w:t>
      </w:r>
      <w:r w:rsidRPr="009B6D32">
        <w:t>železniční stanici na elektrifikované trati,</w:t>
      </w:r>
      <w:r w:rsidR="00845C50" w:rsidRPr="009B6D32">
        <w:t xml:space="preserve"> a </w:t>
      </w:r>
      <w:r w:rsidRPr="009B6D32">
        <w:t>to</w:t>
      </w:r>
      <w:r w:rsidR="00092CC9" w:rsidRPr="009B6D32">
        <w:t xml:space="preserve"> v </w:t>
      </w:r>
      <w:r w:rsidRPr="009B6D32">
        <w:t xml:space="preserve">hodnotě nejméně </w:t>
      </w:r>
      <w:r w:rsidR="009B6D32" w:rsidRPr="009B6D32">
        <w:rPr>
          <w:b/>
        </w:rPr>
        <w:t>12 mil.</w:t>
      </w:r>
      <w:r w:rsidRPr="009B6D32">
        <w:rPr>
          <w:b/>
        </w:rPr>
        <w:t xml:space="preserve"> Kč</w:t>
      </w:r>
      <w:r w:rsidRPr="009B6D32">
        <w:t xml:space="preserve"> bez DPH </w:t>
      </w:r>
      <w:r w:rsidR="00654854">
        <w:t xml:space="preserve"> (částka </w:t>
      </w:r>
      <w:r w:rsidRPr="009B6D32">
        <w:t>Kč se vztahuje</w:t>
      </w:r>
      <w:r w:rsidR="00BC6D2B" w:rsidRPr="009B6D32">
        <w:t xml:space="preserve"> k </w:t>
      </w:r>
      <w:r w:rsidRPr="009B6D32">
        <w:t>hodnotě novostavby nebo rekonstrukce železničního svršku</w:t>
      </w:r>
      <w:r w:rsidR="009B6D32">
        <w:t xml:space="preserve"> a spodku</w:t>
      </w:r>
      <w:r w:rsidRPr="009B6D32">
        <w:t>, nikoli</w:t>
      </w:r>
      <w:r w:rsidR="00BC6D2B" w:rsidRPr="009B6D32">
        <w:t xml:space="preserve"> k </w:t>
      </w:r>
      <w:r w:rsidRPr="009B6D32">
        <w:t>hodnotě zakázky jako celku),</w:t>
      </w:r>
      <w:r w:rsidR="00845C50" w:rsidRPr="009B6D32">
        <w:t xml:space="preserve"> a </w:t>
      </w:r>
      <w:r w:rsidRPr="009B6D32">
        <w:t>to</w:t>
      </w:r>
      <w:r w:rsidR="00092CC9" w:rsidRPr="009B6D32">
        <w:t xml:space="preserve"> v </w:t>
      </w:r>
      <w:r w:rsidRPr="009B6D32">
        <w:t>posledních 10 letech před zahájením zadávacího řízení;</w:t>
      </w:r>
    </w:p>
    <w:p w:rsidR="009B6D32" w:rsidRPr="00DF660E" w:rsidRDefault="009B6D32" w:rsidP="009B6D32">
      <w:pPr>
        <w:pStyle w:val="Odrka1-2-"/>
      </w:pPr>
      <w:r w:rsidRPr="00DF660E">
        <w:t>musí předložit doklad o autorizaci v rozsahu dle § 5 odst. 3 písm. b) autorizačního zákona, tedy v oboru dopravní stavby;</w:t>
      </w:r>
    </w:p>
    <w:p w:rsidR="0035531B" w:rsidRPr="00720AF7" w:rsidRDefault="0035531B" w:rsidP="008B2021">
      <w:pPr>
        <w:pStyle w:val="Odstavec1-1a"/>
        <w:rPr>
          <w:rStyle w:val="Tun9b"/>
        </w:rPr>
      </w:pPr>
      <w:r w:rsidRPr="00720AF7">
        <w:rPr>
          <w:rStyle w:val="Tun9b"/>
        </w:rPr>
        <w:lastRenderedPageBreak/>
        <w:t>specialista (vedoucí prací) na pozemní stavby</w:t>
      </w:r>
    </w:p>
    <w:p w:rsidR="0035531B" w:rsidRPr="00720AF7" w:rsidRDefault="0035531B" w:rsidP="008B2021">
      <w:pPr>
        <w:pStyle w:val="Odrka1-2-"/>
      </w:pPr>
      <w:r w:rsidRPr="00720AF7">
        <w:t>minimálně středoškolské vzdělání;</w:t>
      </w:r>
    </w:p>
    <w:p w:rsidR="0035531B" w:rsidRPr="00720AF7" w:rsidRDefault="0035531B" w:rsidP="008B2021">
      <w:pPr>
        <w:pStyle w:val="Odrka1-2-"/>
      </w:pPr>
      <w:r w:rsidRPr="00720AF7">
        <w:t>nejméně 5 let praxe</w:t>
      </w:r>
      <w:r w:rsidR="00092CC9" w:rsidRPr="00720AF7">
        <w:t xml:space="preserve"> v </w:t>
      </w:r>
      <w:r w:rsidRPr="00720AF7">
        <w:t xml:space="preserve">oboru své specializace </w:t>
      </w:r>
      <w:r w:rsidR="0084414D" w:rsidRPr="00720AF7">
        <w:t xml:space="preserve">(pozemní stavby) </w:t>
      </w:r>
      <w:r w:rsidRPr="00720AF7">
        <w:t>při provádění staveb;</w:t>
      </w:r>
    </w:p>
    <w:p w:rsidR="0035531B" w:rsidRDefault="0035531B" w:rsidP="008B2021">
      <w:pPr>
        <w:pStyle w:val="Odrka1-2-"/>
      </w:pPr>
      <w:r w:rsidRPr="00720AF7">
        <w:t>zkušenost</w:t>
      </w:r>
      <w:r w:rsidR="00845C50" w:rsidRPr="00720AF7">
        <w:t xml:space="preserve"> s </w:t>
      </w:r>
      <w:r w:rsidRPr="00720AF7">
        <w:t>realizací alespoň jedné zakázky - stavby, jež zahrnovala novostavbu nebo rekonstrukci pozemních objektů</w:t>
      </w:r>
      <w:r w:rsidR="00092CC9" w:rsidRPr="00720AF7">
        <w:t xml:space="preserve"> v </w:t>
      </w:r>
      <w:r w:rsidRPr="00720AF7">
        <w:t xml:space="preserve">souhrnné hodnotě nejméně </w:t>
      </w:r>
      <w:r w:rsidR="00720AF7" w:rsidRPr="00720AF7">
        <w:rPr>
          <w:b/>
        </w:rPr>
        <w:t>12 mil.</w:t>
      </w:r>
      <w:r w:rsidRPr="00720AF7">
        <w:rPr>
          <w:b/>
        </w:rPr>
        <w:t xml:space="preserve"> Kč</w:t>
      </w:r>
      <w:r w:rsidRPr="00720AF7">
        <w:t xml:space="preserve"> bez DPH (částka Kč se vztahuje</w:t>
      </w:r>
      <w:r w:rsidR="00BC6D2B" w:rsidRPr="00720AF7">
        <w:t xml:space="preserve"> k </w:t>
      </w:r>
      <w:r w:rsidRPr="00720AF7">
        <w:t>hodnotě novostavby nebo rekonstrukce pozemních objektů, nikoli</w:t>
      </w:r>
      <w:r w:rsidR="00BC6D2B" w:rsidRPr="00720AF7">
        <w:t xml:space="preserve"> k </w:t>
      </w:r>
      <w:r w:rsidRPr="00720AF7">
        <w:t>hodnotě zakázky jako celku),</w:t>
      </w:r>
      <w:r w:rsidR="00845C50" w:rsidRPr="00720AF7">
        <w:t xml:space="preserve"> a </w:t>
      </w:r>
      <w:r w:rsidRPr="00720AF7">
        <w:t>to</w:t>
      </w:r>
      <w:r w:rsidR="00092CC9" w:rsidRPr="00720AF7">
        <w:t xml:space="preserve"> v </w:t>
      </w:r>
      <w:r w:rsidRPr="00720AF7">
        <w:t>posledních 10 letech před zahájením zadávacího řízení;</w:t>
      </w:r>
    </w:p>
    <w:p w:rsidR="00720AF7" w:rsidRPr="00720AF7" w:rsidRDefault="00720AF7" w:rsidP="00720AF7">
      <w:pPr>
        <w:pStyle w:val="Odrka1-2-"/>
      </w:pPr>
      <w:r w:rsidRPr="00720AF7">
        <w:t>musí předložit doklad o autorizaci v rozsahu dle § 5 odst. 3 písm. a) autorizačního zákona, tedy v oboru pozemní stavby;</w:t>
      </w:r>
    </w:p>
    <w:p w:rsidR="0035531B" w:rsidRPr="00720AF7" w:rsidRDefault="0035531B" w:rsidP="008B2021">
      <w:pPr>
        <w:pStyle w:val="Odstavec1-1a"/>
        <w:rPr>
          <w:b/>
        </w:rPr>
      </w:pPr>
      <w:r w:rsidRPr="00720AF7">
        <w:rPr>
          <w:b/>
        </w:rPr>
        <w:t>specialista (vedoucí prací) na mosty</w:t>
      </w:r>
      <w:r w:rsidR="00845C50" w:rsidRPr="00720AF7">
        <w:rPr>
          <w:b/>
        </w:rPr>
        <w:t xml:space="preserve"> a </w:t>
      </w:r>
      <w:r w:rsidRPr="00720AF7">
        <w:rPr>
          <w:b/>
        </w:rPr>
        <w:t>inženýrské konstrukce</w:t>
      </w:r>
    </w:p>
    <w:p w:rsidR="0035531B" w:rsidRPr="00720AF7" w:rsidRDefault="0035531B" w:rsidP="008B2021">
      <w:pPr>
        <w:pStyle w:val="Odrka1-2-"/>
      </w:pPr>
      <w:r w:rsidRPr="00720AF7">
        <w:t>minimálně středoškolské vzdělání;</w:t>
      </w:r>
    </w:p>
    <w:p w:rsidR="0035531B" w:rsidRPr="00720AF7" w:rsidRDefault="0035531B" w:rsidP="008B2021">
      <w:pPr>
        <w:pStyle w:val="Odrka1-2-"/>
      </w:pPr>
      <w:r w:rsidRPr="00720AF7">
        <w:t>nejméně 5 let praxe</w:t>
      </w:r>
      <w:r w:rsidR="00092CC9" w:rsidRPr="00720AF7">
        <w:t xml:space="preserve"> v </w:t>
      </w:r>
      <w:r w:rsidRPr="00720AF7">
        <w:t xml:space="preserve">oboru své specializace </w:t>
      </w:r>
      <w:r w:rsidR="0084414D" w:rsidRPr="00720AF7">
        <w:t xml:space="preserve">(mosty a inženýrské konstrukce) </w:t>
      </w:r>
      <w:r w:rsidRPr="00720AF7">
        <w:t>při provádění staveb;</w:t>
      </w:r>
    </w:p>
    <w:p w:rsidR="0035531B" w:rsidRPr="00720AF7" w:rsidRDefault="0035531B" w:rsidP="008B2021">
      <w:pPr>
        <w:pStyle w:val="Odrka1-2-"/>
      </w:pPr>
      <w:r w:rsidRPr="00720AF7">
        <w:t>zkušenost</w:t>
      </w:r>
      <w:r w:rsidR="00845C50" w:rsidRPr="00720AF7">
        <w:t xml:space="preserve"> s </w:t>
      </w:r>
      <w:r w:rsidRPr="00720AF7">
        <w:t xml:space="preserve">realizací alespoň jedné zakázky - stavby železničních drah, jež zahrnovala novostavbu nebo rekonstrukci </w:t>
      </w:r>
      <w:r w:rsidR="00720AF7" w:rsidRPr="00720AF7">
        <w:t xml:space="preserve">podchodu v železniční stanici v souhrnné hodnotě nejméně </w:t>
      </w:r>
      <w:r w:rsidR="00720AF7" w:rsidRPr="00720AF7">
        <w:rPr>
          <w:b/>
        </w:rPr>
        <w:t>15 mil. Kč</w:t>
      </w:r>
      <w:r w:rsidRPr="00720AF7">
        <w:t xml:space="preserve"> bez DPH</w:t>
      </w:r>
      <w:r w:rsidR="00845C50" w:rsidRPr="00720AF7">
        <w:t xml:space="preserve"> </w:t>
      </w:r>
      <w:r w:rsidRPr="00720AF7">
        <w:t>(částka Kč se vztahuje</w:t>
      </w:r>
      <w:r w:rsidR="00BC6D2B" w:rsidRPr="00720AF7">
        <w:t xml:space="preserve"> k </w:t>
      </w:r>
      <w:r w:rsidRPr="00720AF7">
        <w:t xml:space="preserve">hodnotě novostavby nebo rekonstrukce </w:t>
      </w:r>
      <w:r w:rsidR="00720AF7" w:rsidRPr="00720AF7">
        <w:t>podchodu v železniční stanici</w:t>
      </w:r>
      <w:r w:rsidRPr="00720AF7">
        <w:t>, nikoli</w:t>
      </w:r>
      <w:r w:rsidR="00BC6D2B" w:rsidRPr="00720AF7">
        <w:t xml:space="preserve"> k </w:t>
      </w:r>
      <w:r w:rsidRPr="00720AF7">
        <w:t>hodnotě zakázky jako celku),</w:t>
      </w:r>
      <w:r w:rsidR="00845C50" w:rsidRPr="00720AF7">
        <w:t xml:space="preserve"> a </w:t>
      </w:r>
      <w:r w:rsidRPr="00720AF7">
        <w:t>to</w:t>
      </w:r>
      <w:r w:rsidR="00092CC9" w:rsidRPr="00720AF7">
        <w:t xml:space="preserve"> v </w:t>
      </w:r>
      <w:r w:rsidRPr="00720AF7">
        <w:t>posledních 10 letech před zahájením zadávacího řízení;</w:t>
      </w:r>
    </w:p>
    <w:p w:rsidR="0035531B" w:rsidRPr="00720AF7" w:rsidRDefault="0035531B" w:rsidP="008B2021">
      <w:pPr>
        <w:pStyle w:val="Odrka1-2-"/>
      </w:pPr>
      <w:r w:rsidRPr="00720AF7">
        <w:t>musí předložit doklad</w:t>
      </w:r>
      <w:r w:rsidR="00092CC9" w:rsidRPr="00720AF7">
        <w:t xml:space="preserve"> o </w:t>
      </w:r>
      <w:r w:rsidRPr="00720AF7">
        <w:t>autorizaci</w:t>
      </w:r>
      <w:r w:rsidR="00092CC9" w:rsidRPr="00720AF7">
        <w:t xml:space="preserve"> v </w:t>
      </w:r>
      <w:r w:rsidRPr="00720AF7">
        <w:t>rozsahu dle § 5 odst. 3 písm. d) autorizačního zákona, tedy</w:t>
      </w:r>
      <w:r w:rsidR="00092CC9" w:rsidRPr="00720AF7">
        <w:t xml:space="preserve"> v </w:t>
      </w:r>
      <w:r w:rsidRPr="00720AF7">
        <w:t>oboru mosty</w:t>
      </w:r>
      <w:r w:rsidR="00845C50" w:rsidRPr="00720AF7">
        <w:t xml:space="preserve"> a </w:t>
      </w:r>
      <w:r w:rsidRPr="00720AF7">
        <w:t>inženýrské konstrukce;</w:t>
      </w:r>
    </w:p>
    <w:p w:rsidR="0035531B" w:rsidRPr="007A63A4" w:rsidRDefault="0035531B" w:rsidP="008B2021">
      <w:pPr>
        <w:pStyle w:val="Odstavec1-1a"/>
        <w:rPr>
          <w:rStyle w:val="Tun9b"/>
        </w:rPr>
      </w:pPr>
      <w:r w:rsidRPr="007A63A4">
        <w:rPr>
          <w:rStyle w:val="Tun9b"/>
        </w:rPr>
        <w:t xml:space="preserve">specialista (vedoucí prací) na zabezpečovací </w:t>
      </w:r>
      <w:r w:rsidR="00822064" w:rsidRPr="007A63A4">
        <w:rPr>
          <w:rStyle w:val="Tun9b"/>
        </w:rPr>
        <w:t xml:space="preserve">a sdělovací </w:t>
      </w:r>
      <w:r w:rsidRPr="007A63A4">
        <w:rPr>
          <w:rStyle w:val="Tun9b"/>
        </w:rPr>
        <w:t>zařízení</w:t>
      </w:r>
    </w:p>
    <w:p w:rsidR="0035531B" w:rsidRPr="007A63A4" w:rsidRDefault="0035531B" w:rsidP="008B2021">
      <w:pPr>
        <w:pStyle w:val="Odrka1-2-"/>
      </w:pPr>
      <w:r w:rsidRPr="007A63A4">
        <w:t>minimálně středoškolské vzdělání;</w:t>
      </w:r>
    </w:p>
    <w:p w:rsidR="0035531B" w:rsidRPr="007A63A4" w:rsidRDefault="0035531B" w:rsidP="008B2021">
      <w:pPr>
        <w:pStyle w:val="Odrka1-2-"/>
      </w:pPr>
      <w:r w:rsidRPr="007A63A4">
        <w:t>nejméně 5 let praxe</w:t>
      </w:r>
      <w:r w:rsidR="00092CC9" w:rsidRPr="007A63A4">
        <w:t xml:space="preserve"> v </w:t>
      </w:r>
      <w:r w:rsidRPr="007A63A4">
        <w:t xml:space="preserve">oboru své specializace </w:t>
      </w:r>
      <w:r w:rsidR="0084414D" w:rsidRPr="007A63A4">
        <w:t xml:space="preserve">(zabezpečovací </w:t>
      </w:r>
      <w:r w:rsidR="000536FE">
        <w:t xml:space="preserve">nebo sdělovací </w:t>
      </w:r>
      <w:r w:rsidR="0084414D" w:rsidRPr="007A63A4">
        <w:t xml:space="preserve">zařízení) </w:t>
      </w:r>
      <w:r w:rsidRPr="007A63A4">
        <w:t>při provádění staveb;</w:t>
      </w:r>
    </w:p>
    <w:p w:rsidR="0035531B" w:rsidRPr="00A45F55" w:rsidRDefault="0035531B" w:rsidP="00A45F55">
      <w:pPr>
        <w:pStyle w:val="Odrka1-2-"/>
      </w:pPr>
      <w:r w:rsidRPr="00A45F55">
        <w:t>zkušenost</w:t>
      </w:r>
      <w:r w:rsidR="00845C50" w:rsidRPr="00A45F55">
        <w:t xml:space="preserve"> s </w:t>
      </w:r>
      <w:r w:rsidRPr="00A45F55">
        <w:t>realizací alespoň jedné zakázky - stavby železničních drah, jež zahrnovala novostav</w:t>
      </w:r>
      <w:r w:rsidR="007A63A4" w:rsidRPr="00A45F55">
        <w:t xml:space="preserve">bu nebo rekonstrukci </w:t>
      </w:r>
      <w:r w:rsidRPr="00A45F55">
        <w:t xml:space="preserve">zabezpečovacího </w:t>
      </w:r>
      <w:r w:rsidR="007A63A4" w:rsidRPr="00A45F55">
        <w:t>nebo sdělovacího zařízení železničních drah v</w:t>
      </w:r>
      <w:r w:rsidR="00092CC9" w:rsidRPr="00A45F55">
        <w:t> </w:t>
      </w:r>
      <w:r w:rsidRPr="00A45F55">
        <w:t>železniční stanici,</w:t>
      </w:r>
      <w:r w:rsidR="00845C50" w:rsidRPr="00A45F55">
        <w:t xml:space="preserve"> a </w:t>
      </w:r>
      <w:r w:rsidRPr="00A45F55">
        <w:t>to</w:t>
      </w:r>
      <w:r w:rsidR="00092CC9" w:rsidRPr="00A45F55">
        <w:t xml:space="preserve"> v </w:t>
      </w:r>
      <w:r w:rsidRPr="00A45F55">
        <w:t xml:space="preserve">hodnotě nejméně </w:t>
      </w:r>
      <w:r w:rsidR="007A63A4" w:rsidRPr="00A45F55">
        <w:rPr>
          <w:b/>
        </w:rPr>
        <w:t>10 mil. Kč</w:t>
      </w:r>
      <w:r w:rsidR="007A63A4" w:rsidRPr="00A45F55">
        <w:t xml:space="preserve"> </w:t>
      </w:r>
      <w:r w:rsidRPr="00A45F55">
        <w:t xml:space="preserve">bez </w:t>
      </w:r>
      <w:r w:rsidR="00A45F55">
        <w:t xml:space="preserve">DPH </w:t>
      </w:r>
      <w:r w:rsidRPr="00A45F55">
        <w:t>(částka Kč se vztahuje</w:t>
      </w:r>
      <w:r w:rsidR="00BC6D2B" w:rsidRPr="00A45F55">
        <w:t xml:space="preserve"> k </w:t>
      </w:r>
      <w:r w:rsidRPr="00A45F55">
        <w:t xml:space="preserve">hodnotě novostavby nebo rekonstrukce zabezpečovacího </w:t>
      </w:r>
      <w:r w:rsidR="000536FE">
        <w:t xml:space="preserve">nebo sdělovacího </w:t>
      </w:r>
      <w:r w:rsidRPr="00A45F55">
        <w:t>zařízení železničních drah, nikoli</w:t>
      </w:r>
      <w:r w:rsidR="00BC6D2B" w:rsidRPr="00A45F55">
        <w:t xml:space="preserve"> k </w:t>
      </w:r>
      <w:r w:rsidRPr="00A45F55">
        <w:t>hodnotě zakázky jako celku),</w:t>
      </w:r>
      <w:r w:rsidR="00845C50" w:rsidRPr="00A45F55">
        <w:t xml:space="preserve"> a </w:t>
      </w:r>
      <w:r w:rsidRPr="00A45F55">
        <w:t>to</w:t>
      </w:r>
      <w:r w:rsidR="00092CC9" w:rsidRPr="00A45F55">
        <w:t xml:space="preserve"> v </w:t>
      </w:r>
      <w:r w:rsidRPr="00A45F55">
        <w:t>posledních 10 letech před zahájením zadávacího řízení;</w:t>
      </w:r>
    </w:p>
    <w:p w:rsidR="0035531B" w:rsidRPr="00A45F55" w:rsidRDefault="0035531B" w:rsidP="008B2021">
      <w:pPr>
        <w:pStyle w:val="Odrka1-2-"/>
      </w:pPr>
      <w:r w:rsidRPr="00A45F55">
        <w:t>musí předložit doklad</w:t>
      </w:r>
      <w:r w:rsidR="00092CC9" w:rsidRPr="00A45F55">
        <w:t xml:space="preserve"> o </w:t>
      </w:r>
      <w:r w:rsidRPr="00A45F55">
        <w:t>autorizaci</w:t>
      </w:r>
      <w:r w:rsidR="00092CC9" w:rsidRPr="00A45F55">
        <w:t xml:space="preserve"> v </w:t>
      </w:r>
      <w:r w:rsidRPr="00A45F55">
        <w:t>rozsahu dle § 5 odst. 3 písm. e) autorizačního zákona, tedy</w:t>
      </w:r>
      <w:r w:rsidR="00092CC9" w:rsidRPr="00A45F55">
        <w:t xml:space="preserve"> v </w:t>
      </w:r>
      <w:r w:rsidRPr="00A45F55">
        <w:t>oboru technologická zařízení staveb;</w:t>
      </w:r>
    </w:p>
    <w:p w:rsidR="0035531B" w:rsidRPr="00A45F55" w:rsidRDefault="0035531B" w:rsidP="008B2021">
      <w:pPr>
        <w:pStyle w:val="Odstavec1-1a"/>
        <w:rPr>
          <w:rStyle w:val="Tun9b"/>
        </w:rPr>
      </w:pPr>
      <w:r w:rsidRPr="00A45F55">
        <w:rPr>
          <w:rStyle w:val="Tun9b"/>
        </w:rPr>
        <w:t xml:space="preserve">specialista (vedoucí prací) na trakční vedení </w:t>
      </w:r>
      <w:r w:rsidR="00822064" w:rsidRPr="00A45F55">
        <w:rPr>
          <w:rStyle w:val="Tun9b"/>
        </w:rPr>
        <w:t>a silnoproud</w:t>
      </w:r>
    </w:p>
    <w:p w:rsidR="0035531B" w:rsidRPr="00A45F55" w:rsidRDefault="0035531B" w:rsidP="008B2021">
      <w:pPr>
        <w:pStyle w:val="Odrka1-2-"/>
      </w:pPr>
      <w:r w:rsidRPr="00A45F55">
        <w:t>minimálně středoškolské vzdělání;</w:t>
      </w:r>
    </w:p>
    <w:p w:rsidR="0035531B" w:rsidRPr="00A45F55" w:rsidRDefault="0035531B" w:rsidP="008B2021">
      <w:pPr>
        <w:pStyle w:val="Odrka1-2-"/>
      </w:pPr>
      <w:r w:rsidRPr="00A45F55">
        <w:t>nejméně 5 let praxe</w:t>
      </w:r>
      <w:r w:rsidR="00092CC9" w:rsidRPr="00A45F55">
        <w:t xml:space="preserve"> v </w:t>
      </w:r>
      <w:r w:rsidRPr="00A45F55">
        <w:t xml:space="preserve">oboru své specializace </w:t>
      </w:r>
      <w:r w:rsidR="0084414D" w:rsidRPr="00A45F55">
        <w:t>(trakční vedení</w:t>
      </w:r>
      <w:r w:rsidR="00F33F99">
        <w:t xml:space="preserve"> nebo</w:t>
      </w:r>
      <w:r w:rsidR="00A45F55" w:rsidRPr="00A45F55">
        <w:t xml:space="preserve"> silnoproud</w:t>
      </w:r>
      <w:r w:rsidR="0084414D" w:rsidRPr="00A45F55">
        <w:t xml:space="preserve">) </w:t>
      </w:r>
      <w:r w:rsidRPr="00A45F55">
        <w:t>při provádění staveb;</w:t>
      </w:r>
    </w:p>
    <w:p w:rsidR="0035531B" w:rsidRPr="00A45F55" w:rsidRDefault="0035531B" w:rsidP="008B2021">
      <w:pPr>
        <w:pStyle w:val="Odrka1-2-"/>
      </w:pPr>
      <w:r w:rsidRPr="00A45F55">
        <w:t>musí předložit doklad</w:t>
      </w:r>
      <w:r w:rsidR="00092CC9" w:rsidRPr="00A45F55">
        <w:t xml:space="preserve"> o </w:t>
      </w:r>
      <w:r w:rsidRPr="00A45F55">
        <w:t>autorizaci</w:t>
      </w:r>
      <w:r w:rsidR="00092CC9" w:rsidRPr="00A45F55">
        <w:t xml:space="preserve"> v </w:t>
      </w:r>
      <w:r w:rsidRPr="00A45F55">
        <w:t>rozsahu dle § 5 odst. 3 písm. e) autorizačního zákona, tedy</w:t>
      </w:r>
      <w:r w:rsidR="00092CC9" w:rsidRPr="00A45F55">
        <w:t xml:space="preserve"> v </w:t>
      </w:r>
      <w:r w:rsidRPr="00A45F55">
        <w:t>oboru technologická zařízení staveb;</w:t>
      </w:r>
    </w:p>
    <w:p w:rsidR="0035531B" w:rsidRPr="00EB2436" w:rsidRDefault="0035531B" w:rsidP="008B2021">
      <w:pPr>
        <w:pStyle w:val="Odstavec1-1a"/>
        <w:rPr>
          <w:rStyle w:val="Tun9b"/>
        </w:rPr>
      </w:pPr>
      <w:r w:rsidRPr="00EB2436">
        <w:rPr>
          <w:rStyle w:val="Tun9b"/>
        </w:rPr>
        <w:t>specialista (vedoucí prací) na geotechniku</w:t>
      </w:r>
    </w:p>
    <w:p w:rsidR="0035531B" w:rsidRPr="00EB2436" w:rsidRDefault="0035531B" w:rsidP="008B2021">
      <w:pPr>
        <w:pStyle w:val="Odrka1-2-"/>
      </w:pPr>
      <w:r w:rsidRPr="00EB2436">
        <w:t>minimálně středoškolské vzdělání;</w:t>
      </w:r>
    </w:p>
    <w:p w:rsidR="0035531B" w:rsidRPr="00EB2436" w:rsidRDefault="0035531B" w:rsidP="008B2021">
      <w:pPr>
        <w:pStyle w:val="Odrka1-2-"/>
      </w:pPr>
      <w:r w:rsidRPr="00EB2436">
        <w:t>nejméně 5 let praxe</w:t>
      </w:r>
      <w:r w:rsidR="00092CC9" w:rsidRPr="00EB2436">
        <w:t xml:space="preserve"> v </w:t>
      </w:r>
      <w:r w:rsidRPr="00EB2436">
        <w:t xml:space="preserve">oboru své specializace </w:t>
      </w:r>
      <w:r w:rsidR="0084414D" w:rsidRPr="00EB2436">
        <w:t xml:space="preserve">(geotechnika) </w:t>
      </w:r>
      <w:r w:rsidRPr="00EB2436">
        <w:t>při provádění staveb;</w:t>
      </w:r>
    </w:p>
    <w:p w:rsidR="0035531B" w:rsidRPr="00EB2436" w:rsidRDefault="0035531B" w:rsidP="008B2021">
      <w:pPr>
        <w:pStyle w:val="Odrka1-2-"/>
      </w:pPr>
      <w:r w:rsidRPr="00EB2436">
        <w:t>zkušenost</w:t>
      </w:r>
      <w:r w:rsidR="00845C50" w:rsidRPr="00EB2436">
        <w:t xml:space="preserve"> s </w:t>
      </w:r>
      <w:r w:rsidRPr="00EB2436">
        <w:t>realizací alespoň jedné zakázky - dopravní stavby</w:t>
      </w:r>
      <w:r w:rsidR="00092CC9" w:rsidRPr="00EB2436">
        <w:t xml:space="preserve"> v </w:t>
      </w:r>
      <w:r w:rsidRPr="00EB2436">
        <w:t xml:space="preserve">hodnotě nejméně </w:t>
      </w:r>
      <w:r w:rsidR="00EB2436" w:rsidRPr="00206FE5">
        <w:rPr>
          <w:b/>
        </w:rPr>
        <w:t>20 mil.</w:t>
      </w:r>
      <w:r w:rsidRPr="00206FE5">
        <w:rPr>
          <w:b/>
        </w:rPr>
        <w:t xml:space="preserve"> Kč</w:t>
      </w:r>
      <w:r w:rsidRPr="00EB2436">
        <w:t xml:space="preserve"> bez</w:t>
      </w:r>
      <w:r w:rsidR="000536FE">
        <w:t xml:space="preserve"> DPH</w:t>
      </w:r>
      <w:r w:rsidRPr="00EB2436">
        <w:t>, jejímž předmětem byla mj. geotechnická činnost při novostavbě nebo rekonstrukci dopravní stavby,</w:t>
      </w:r>
      <w:r w:rsidR="00845C50" w:rsidRPr="00EB2436">
        <w:t xml:space="preserve"> a </w:t>
      </w:r>
      <w:r w:rsidRPr="00EB2436">
        <w:t>to</w:t>
      </w:r>
      <w:r w:rsidR="00092CC9" w:rsidRPr="00EB2436">
        <w:t xml:space="preserve"> v </w:t>
      </w:r>
      <w:r w:rsidRPr="00EB2436">
        <w:t>posledních 10 letech před zahájením zadávacího řízení;</w:t>
      </w:r>
    </w:p>
    <w:p w:rsidR="0035531B" w:rsidRPr="00EB2436" w:rsidRDefault="0035531B" w:rsidP="0035531B">
      <w:pPr>
        <w:pStyle w:val="Odrka1-2-"/>
      </w:pPr>
      <w:r w:rsidRPr="00EB2436">
        <w:lastRenderedPageBreak/>
        <w:t>musí předložit doklad</w:t>
      </w:r>
      <w:r w:rsidR="00092CC9" w:rsidRPr="00EB2436">
        <w:t xml:space="preserve"> o </w:t>
      </w:r>
      <w:r w:rsidRPr="00EB2436">
        <w:t>autorizaci</w:t>
      </w:r>
      <w:r w:rsidR="00092CC9" w:rsidRPr="00EB2436">
        <w:t xml:space="preserve"> v </w:t>
      </w:r>
      <w:r w:rsidRPr="00EB2436">
        <w:t>rozsahu dle § 5 odst. 3 písm. i) autorizačního zákona, tedy</w:t>
      </w:r>
      <w:r w:rsidR="00092CC9" w:rsidRPr="00EB2436">
        <w:t xml:space="preserve"> v </w:t>
      </w:r>
      <w:r w:rsidRPr="00EB2436">
        <w:t>oboru geotechnika;</w:t>
      </w:r>
    </w:p>
    <w:p w:rsidR="0035531B" w:rsidRPr="00EB2436" w:rsidRDefault="0035531B" w:rsidP="008B2021">
      <w:pPr>
        <w:pStyle w:val="Odstavec1-1a"/>
        <w:rPr>
          <w:rStyle w:val="Tun9b"/>
        </w:rPr>
      </w:pPr>
      <w:r w:rsidRPr="00EB2436">
        <w:rPr>
          <w:rStyle w:val="Tun9b"/>
        </w:rPr>
        <w:t>osoba odpovědná za kontrolu kvality</w:t>
      </w:r>
    </w:p>
    <w:p w:rsidR="0035531B" w:rsidRPr="00EB2436" w:rsidRDefault="0035531B" w:rsidP="008B2021">
      <w:pPr>
        <w:pStyle w:val="Odrka1-2-"/>
      </w:pPr>
      <w:r w:rsidRPr="00EB2436">
        <w:t>minimálně středoškolské vzdělání;</w:t>
      </w:r>
    </w:p>
    <w:p w:rsidR="0035531B" w:rsidRPr="00EB2436" w:rsidRDefault="0035531B" w:rsidP="0035531B">
      <w:pPr>
        <w:pStyle w:val="Odrka1-2-"/>
      </w:pPr>
      <w:r w:rsidRPr="00EB2436">
        <w:t>nejméně 5 let praxe</w:t>
      </w:r>
      <w:r w:rsidR="00092CC9" w:rsidRPr="00EB2436">
        <w:t xml:space="preserve"> v </w:t>
      </w:r>
      <w:r w:rsidRPr="00EB2436">
        <w:t>oboru kontroly kvality, se znalostí ověřování kvality stavebních materiálů;</w:t>
      </w:r>
    </w:p>
    <w:p w:rsidR="0035531B" w:rsidRPr="00EB2436" w:rsidRDefault="0035531B" w:rsidP="008B2021">
      <w:pPr>
        <w:pStyle w:val="Odstavec1-1a"/>
        <w:rPr>
          <w:rStyle w:val="Tun9b"/>
        </w:rPr>
      </w:pPr>
      <w:r w:rsidRPr="00EB2436">
        <w:rPr>
          <w:rStyle w:val="Tun9b"/>
        </w:rPr>
        <w:t>osoba odpovědná za bezpečnost</w:t>
      </w:r>
      <w:r w:rsidR="00845C50" w:rsidRPr="00EB2436">
        <w:rPr>
          <w:rStyle w:val="Tun9b"/>
        </w:rPr>
        <w:t xml:space="preserve"> a </w:t>
      </w:r>
      <w:r w:rsidRPr="00EB2436">
        <w:rPr>
          <w:rStyle w:val="Tun9b"/>
        </w:rPr>
        <w:t>ochranu zdraví při práci</w:t>
      </w:r>
    </w:p>
    <w:p w:rsidR="0035531B" w:rsidRPr="00EB2436" w:rsidRDefault="0035531B" w:rsidP="008B2021">
      <w:pPr>
        <w:pStyle w:val="Odrka1-2-"/>
      </w:pPr>
      <w:r w:rsidRPr="00EB2436">
        <w:t>minimálně středoškolské vzdělání;</w:t>
      </w:r>
    </w:p>
    <w:p w:rsidR="0035531B" w:rsidRPr="00EB2436" w:rsidRDefault="0035531B" w:rsidP="008B2021">
      <w:pPr>
        <w:pStyle w:val="Odrka1-2-"/>
      </w:pPr>
      <w:r w:rsidRPr="00EB2436">
        <w:t>nejméně 5 let praxe</w:t>
      </w:r>
      <w:r w:rsidR="00092CC9" w:rsidRPr="00EB2436">
        <w:t xml:space="preserve"> v </w:t>
      </w:r>
      <w:r w:rsidRPr="00EB2436">
        <w:t>oboru bezpečnosti</w:t>
      </w:r>
      <w:r w:rsidR="00845C50" w:rsidRPr="00EB2436">
        <w:t xml:space="preserve"> a </w:t>
      </w:r>
      <w:r w:rsidRPr="00EB2436">
        <w:t>ochrany zdraví při práci;</w:t>
      </w:r>
    </w:p>
    <w:p w:rsidR="0035531B" w:rsidRPr="00EB2436" w:rsidRDefault="0035531B" w:rsidP="008B2021">
      <w:pPr>
        <w:pStyle w:val="Odstavec1-1a"/>
        <w:rPr>
          <w:rStyle w:val="Tun9b"/>
        </w:rPr>
      </w:pPr>
      <w:r w:rsidRPr="00EB2436">
        <w:rPr>
          <w:rStyle w:val="Tun9b"/>
        </w:rPr>
        <w:t>osoba odpovědná za ochranu životního prostředí</w:t>
      </w:r>
    </w:p>
    <w:p w:rsidR="0035531B" w:rsidRPr="00EB2436" w:rsidRDefault="0035531B" w:rsidP="008B2021">
      <w:pPr>
        <w:pStyle w:val="Odrka1-2-"/>
      </w:pPr>
      <w:r w:rsidRPr="00EB2436">
        <w:t>minimálně středoškolské vzdělání;</w:t>
      </w:r>
    </w:p>
    <w:p w:rsidR="0035531B" w:rsidRPr="00EB2436" w:rsidRDefault="0035531B" w:rsidP="008B2021">
      <w:pPr>
        <w:pStyle w:val="Odrka1-2-"/>
      </w:pPr>
      <w:r w:rsidRPr="00EB2436">
        <w:t>nejméně 5 let praxe</w:t>
      </w:r>
      <w:r w:rsidR="00092CC9" w:rsidRPr="00EB2436">
        <w:t xml:space="preserve"> v </w:t>
      </w:r>
      <w:r w:rsidRPr="00EB2436">
        <w:t>oboru ochrany životního prostředí;</w:t>
      </w:r>
    </w:p>
    <w:p w:rsidR="0035531B" w:rsidRPr="00EB2436" w:rsidRDefault="0035531B" w:rsidP="008B2021">
      <w:pPr>
        <w:pStyle w:val="Odstavec1-1a"/>
        <w:rPr>
          <w:rStyle w:val="Tun9b"/>
        </w:rPr>
      </w:pPr>
      <w:r w:rsidRPr="00EB2436">
        <w:rPr>
          <w:rStyle w:val="Tun9b"/>
        </w:rPr>
        <w:t>osoba odpovědná za odpadové hospodářství</w:t>
      </w:r>
    </w:p>
    <w:p w:rsidR="0035531B" w:rsidRPr="00EB2436" w:rsidRDefault="0035531B" w:rsidP="008B2021">
      <w:pPr>
        <w:pStyle w:val="Odrka1-2-"/>
      </w:pPr>
      <w:r w:rsidRPr="00EB2436">
        <w:t>minimálně středoškolské vzdělání;</w:t>
      </w:r>
    </w:p>
    <w:p w:rsidR="0035531B" w:rsidRPr="00EB2436" w:rsidRDefault="0035531B" w:rsidP="008B2021">
      <w:pPr>
        <w:pStyle w:val="Odrka1-2-"/>
      </w:pPr>
      <w:r w:rsidRPr="00EB2436">
        <w:t>nejméně 5 let praxe</w:t>
      </w:r>
      <w:r w:rsidR="00092CC9" w:rsidRPr="00EB2436">
        <w:t xml:space="preserve"> v </w:t>
      </w:r>
      <w:r w:rsidRPr="00EB2436">
        <w:t>oboru odpadového hospodářství;</w:t>
      </w:r>
    </w:p>
    <w:p w:rsidR="0035531B" w:rsidRPr="00EB2436" w:rsidRDefault="0035531B" w:rsidP="008B2021">
      <w:pPr>
        <w:pStyle w:val="Odstavec1-1a"/>
        <w:rPr>
          <w:rStyle w:val="Tun9b"/>
        </w:rPr>
      </w:pPr>
      <w:r w:rsidRPr="00EB2436">
        <w:rPr>
          <w:rStyle w:val="Tun9b"/>
        </w:rPr>
        <w:t>úředně oprávněný zeměměřický inženýr</w:t>
      </w:r>
    </w:p>
    <w:p w:rsidR="0035531B" w:rsidRPr="00EB2436" w:rsidRDefault="0035531B" w:rsidP="008B2021">
      <w:pPr>
        <w:pStyle w:val="Odrka1-2-"/>
      </w:pPr>
      <w:r w:rsidRPr="00EB2436">
        <w:t>oprávnění pro ověřování výsledků zeměměřických činností</w:t>
      </w:r>
      <w:r w:rsidR="00092CC9" w:rsidRPr="00EB2436">
        <w:t xml:space="preserve"> v </w:t>
      </w:r>
      <w:r w:rsidRPr="00EB2436">
        <w:t>rozsahu dle § 13 odst. 1 písm. a)</w:t>
      </w:r>
      <w:r w:rsidR="00845C50" w:rsidRPr="00EB2436">
        <w:t xml:space="preserve"> a </w:t>
      </w:r>
      <w:r w:rsidRPr="00EB2436">
        <w:t>c) zákona č. 200/1994 Sb.,</w:t>
      </w:r>
      <w:r w:rsidR="00092CC9" w:rsidRPr="00EB2436">
        <w:t xml:space="preserve"> o </w:t>
      </w:r>
      <w:r w:rsidRPr="00EB2436">
        <w:t>zeměměřictví</w:t>
      </w:r>
      <w:r w:rsidR="00845C50" w:rsidRPr="00EB2436">
        <w:t xml:space="preserve"> a</w:t>
      </w:r>
      <w:r w:rsidR="00092CC9" w:rsidRPr="00EB2436">
        <w:t xml:space="preserve"> o </w:t>
      </w:r>
      <w:r w:rsidRPr="00EB2436">
        <w:t>změně</w:t>
      </w:r>
      <w:r w:rsidR="00845C50" w:rsidRPr="00EB2436">
        <w:t xml:space="preserve"> a </w:t>
      </w:r>
      <w:r w:rsidRPr="00EB2436">
        <w:t>doplnění některých zákonů souvisejících</w:t>
      </w:r>
      <w:r w:rsidR="00845C50" w:rsidRPr="00EB2436">
        <w:t xml:space="preserve"> s </w:t>
      </w:r>
      <w:r w:rsidRPr="00EB2436">
        <w:t>jeho zavedením, ve znění pozdějších předpisů;</w:t>
      </w:r>
    </w:p>
    <w:p w:rsidR="0035531B" w:rsidRPr="00EB2436" w:rsidRDefault="0035531B" w:rsidP="008B2021">
      <w:pPr>
        <w:pStyle w:val="Odrka1-2-"/>
      </w:pPr>
      <w:r w:rsidRPr="00EB2436">
        <w:t>zkušenost</w:t>
      </w:r>
      <w:r w:rsidR="00845C50" w:rsidRPr="00EB2436">
        <w:t xml:space="preserve"> s </w:t>
      </w:r>
      <w:r w:rsidRPr="00EB2436">
        <w:t>realizací alespoň jedné zakázky - dopravní stavby</w:t>
      </w:r>
      <w:r w:rsidR="00092CC9" w:rsidRPr="00EB2436">
        <w:t xml:space="preserve"> v </w:t>
      </w:r>
      <w:r w:rsidRPr="00EB2436">
        <w:t xml:space="preserve">hodnotě nejméně </w:t>
      </w:r>
      <w:r w:rsidR="00EB2436" w:rsidRPr="00EB2436">
        <w:rPr>
          <w:b/>
        </w:rPr>
        <w:t xml:space="preserve">12 mil. </w:t>
      </w:r>
      <w:r w:rsidRPr="00EB2436">
        <w:rPr>
          <w:b/>
        </w:rPr>
        <w:t>Kč</w:t>
      </w:r>
      <w:r w:rsidR="00EB2436">
        <w:t xml:space="preserve"> bez DPH</w:t>
      </w:r>
      <w:r w:rsidRPr="00EB2436">
        <w:t>, jejímž předmětem bylo mj. ověřování zeměměřických činností při novostavbě nebo rekonstrukci dopravní stavby,</w:t>
      </w:r>
      <w:r w:rsidR="00845C50" w:rsidRPr="00EB2436">
        <w:t xml:space="preserve"> a </w:t>
      </w:r>
      <w:r w:rsidRPr="00EB2436">
        <w:t>to</w:t>
      </w:r>
      <w:r w:rsidR="00092CC9" w:rsidRPr="00EB2436">
        <w:t xml:space="preserve"> v </w:t>
      </w:r>
      <w:r w:rsidRPr="00EB2436">
        <w:t>posledních 10 letech před zahájením zadávacího řízení;</w:t>
      </w:r>
    </w:p>
    <w:p w:rsidR="0035531B" w:rsidRPr="00162656" w:rsidRDefault="0035531B" w:rsidP="008B2021">
      <w:pPr>
        <w:pStyle w:val="Odstavec1-1a"/>
        <w:rPr>
          <w:rStyle w:val="Tun9b"/>
        </w:rPr>
      </w:pPr>
      <w:r w:rsidRPr="00162656">
        <w:rPr>
          <w:rStyle w:val="Tun9b"/>
        </w:rPr>
        <w:t xml:space="preserve">osoba odpovědná za projektovou dokumentaci zabezpečovacího </w:t>
      </w:r>
      <w:r w:rsidR="00822064" w:rsidRPr="00162656">
        <w:rPr>
          <w:rStyle w:val="Tun9b"/>
        </w:rPr>
        <w:t xml:space="preserve">a sdělovacího </w:t>
      </w:r>
      <w:r w:rsidRPr="00162656">
        <w:rPr>
          <w:rStyle w:val="Tun9b"/>
        </w:rPr>
        <w:t>zařízení</w:t>
      </w:r>
    </w:p>
    <w:p w:rsidR="0035531B" w:rsidRPr="00EB2436" w:rsidRDefault="0035531B" w:rsidP="008B2021">
      <w:pPr>
        <w:pStyle w:val="Odrka1-2-"/>
      </w:pPr>
      <w:r w:rsidRPr="00EB2436">
        <w:t>minimálně středoškolské vzdělání;</w:t>
      </w:r>
    </w:p>
    <w:p w:rsidR="0035531B" w:rsidRPr="00EB2436" w:rsidRDefault="0035531B" w:rsidP="008B2021">
      <w:pPr>
        <w:pStyle w:val="Odrka1-2-"/>
      </w:pPr>
      <w:r w:rsidRPr="00EB2436">
        <w:t>nejméně 5 let praxe</w:t>
      </w:r>
      <w:r w:rsidR="00092CC9" w:rsidRPr="00EB2436">
        <w:t xml:space="preserve"> v </w:t>
      </w:r>
      <w:r w:rsidRPr="00EB2436">
        <w:t xml:space="preserve"> projektování</w:t>
      </w:r>
      <w:r w:rsidR="00092CC9" w:rsidRPr="00EB2436">
        <w:t xml:space="preserve"> v </w:t>
      </w:r>
      <w:r w:rsidRPr="00EB2436">
        <w:t>oboru své specializace</w:t>
      </w:r>
      <w:r w:rsidR="00610698" w:rsidRPr="00EB2436">
        <w:t xml:space="preserve"> (zabezpečovací </w:t>
      </w:r>
      <w:r w:rsidR="00EB2436">
        <w:t xml:space="preserve">nebo sdělovací </w:t>
      </w:r>
      <w:r w:rsidR="00610698" w:rsidRPr="00EB2436">
        <w:t>zařízení)</w:t>
      </w:r>
      <w:r w:rsidRPr="00EB2436">
        <w:t>;</w:t>
      </w:r>
    </w:p>
    <w:p w:rsidR="0035531B" w:rsidRPr="00162656" w:rsidRDefault="0035531B" w:rsidP="008B2021">
      <w:pPr>
        <w:pStyle w:val="Odrka1-2-"/>
      </w:pPr>
      <w:r w:rsidRPr="00162656">
        <w:t>zkušenost</w:t>
      </w:r>
      <w:r w:rsidR="00845C50" w:rsidRPr="00162656">
        <w:t xml:space="preserve"> s </w:t>
      </w:r>
      <w:r w:rsidRPr="00162656">
        <w:t xml:space="preserve">projektováním dokumentace pro provádění stavby zabezpečovacího </w:t>
      </w:r>
      <w:r w:rsidR="00162656" w:rsidRPr="00162656">
        <w:t xml:space="preserve">nebo sdělovacího </w:t>
      </w:r>
      <w:r w:rsidRPr="00162656">
        <w:t>zařízení ve smyslu přílohy č. 6 vyhl. č. 146/2008 Sb., ve znění účinném do 30. 11. 2018,</w:t>
      </w:r>
      <w:r w:rsidR="00BB4AF2" w:rsidRPr="00162656">
        <w:t xml:space="preserve"> u </w:t>
      </w:r>
      <w:r w:rsidRPr="00162656">
        <w:t>alespoň jedné zakázky - stavby železničních drah</w:t>
      </w:r>
      <w:r w:rsidR="00092CC9" w:rsidRPr="00162656">
        <w:t xml:space="preserve"> v </w:t>
      </w:r>
      <w:r w:rsidRPr="00162656">
        <w:t xml:space="preserve">hodnotě zakázky na zhotovení stavby nejméně </w:t>
      </w:r>
      <w:r w:rsidR="00162656" w:rsidRPr="00162656">
        <w:rPr>
          <w:b/>
        </w:rPr>
        <w:t>4 mil.</w:t>
      </w:r>
      <w:r w:rsidRPr="00162656">
        <w:rPr>
          <w:b/>
        </w:rPr>
        <w:t xml:space="preserve"> Kč</w:t>
      </w:r>
      <w:r w:rsidRPr="00162656">
        <w:t xml:space="preserve"> bez DPH,</w:t>
      </w:r>
      <w:r w:rsidR="00845C50" w:rsidRPr="00162656">
        <w:t xml:space="preserve"> a </w:t>
      </w:r>
      <w:r w:rsidRPr="00162656">
        <w:t>to</w:t>
      </w:r>
      <w:r w:rsidR="00092CC9" w:rsidRPr="00162656">
        <w:t xml:space="preserve"> v </w:t>
      </w:r>
      <w:r w:rsidRPr="00162656">
        <w:t>posledních 10 letech před zahájením zadávacího řízení;</w:t>
      </w:r>
    </w:p>
    <w:p w:rsidR="0035531B" w:rsidRPr="00162656" w:rsidRDefault="0035531B" w:rsidP="008B2021">
      <w:pPr>
        <w:pStyle w:val="Odrka1-2-"/>
      </w:pPr>
      <w:r w:rsidRPr="00162656">
        <w:t>musí předložit doklad</w:t>
      </w:r>
      <w:r w:rsidR="00092CC9" w:rsidRPr="00162656">
        <w:t xml:space="preserve"> o </w:t>
      </w:r>
      <w:r w:rsidRPr="00162656">
        <w:t>autorizaci</w:t>
      </w:r>
      <w:r w:rsidR="00092CC9" w:rsidRPr="00162656">
        <w:t xml:space="preserve"> v </w:t>
      </w:r>
      <w:r w:rsidRPr="00162656">
        <w:t>rozsahu dle § 5 odst. 3 písm. e) autorizačního zákona, tedy</w:t>
      </w:r>
      <w:r w:rsidR="00092CC9" w:rsidRPr="00162656">
        <w:t xml:space="preserve"> v </w:t>
      </w:r>
      <w:r w:rsidRPr="00162656">
        <w:t>obor</w:t>
      </w:r>
      <w:r w:rsidR="00166DED">
        <w:t>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lastRenderedPageBreak/>
        <w:t>Zadavatel výše 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 xml:space="preserve">stavby </w:t>
      </w:r>
      <w:r w:rsidRPr="00162656">
        <w:t>nebo projektováním</w:t>
      </w:r>
      <w:r>
        <w:t>.</w:t>
      </w:r>
      <w:r w:rsidR="00092CC9">
        <w:t xml:space="preserve"> </w:t>
      </w:r>
      <w:r w:rsidR="00EE2244">
        <w:t>V</w:t>
      </w:r>
      <w:r w:rsidR="00092CC9">
        <w:t> </w:t>
      </w:r>
      <w:r>
        <w:t xml:space="preserve">této lhůtě tyto referenční stavby musely být dokončeny (mohly však být zahájeny dříve).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p>
    <w:p w:rsidR="0035531B" w:rsidRDefault="0035531B" w:rsidP="008B2021">
      <w:pPr>
        <w:pStyle w:val="Textbezslovn"/>
      </w:pPr>
      <w:r w:rsidRPr="008B2021">
        <w:rPr>
          <w:rStyle w:val="Tun9b"/>
        </w:rPr>
        <w:t xml:space="preserve">Zadavatel uzná pouze takovou zkušenost člena odborného personálu, která trvala </w:t>
      </w:r>
      <w:r w:rsidRPr="00044A2D">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162656">
        <w:t xml:space="preserve">nebo projektováním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w:t>
      </w:r>
      <w:r>
        <w:lastRenderedPageBreak/>
        <w:t>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1449C3" w:rsidRDefault="001449C3" w:rsidP="008B2021">
      <w:pPr>
        <w:pStyle w:val="Textbezslovn"/>
      </w:pPr>
    </w:p>
    <w:p w:rsidR="0035531B" w:rsidRDefault="001449C3" w:rsidP="0035531B">
      <w:pPr>
        <w:pStyle w:val="Text1-1"/>
        <w:rPr>
          <w:rStyle w:val="Tun9b"/>
          <w:b w:val="0"/>
        </w:rPr>
      </w:pPr>
      <w:r w:rsidRPr="001449C3">
        <w:rPr>
          <w:rStyle w:val="Tun9b"/>
          <w:b w:val="0"/>
        </w:rPr>
        <w:t>Neobsazeno.</w:t>
      </w:r>
    </w:p>
    <w:p w:rsidR="001449C3" w:rsidRPr="001449C3" w:rsidRDefault="001449C3" w:rsidP="001449C3">
      <w:pPr>
        <w:pStyle w:val="Text1-1"/>
        <w:numPr>
          <w:ilvl w:val="0"/>
          <w:numId w:val="0"/>
        </w:numPr>
        <w:ind w:left="737"/>
        <w:rPr>
          <w:rStyle w:val="Tun9b"/>
          <w:b w:val="0"/>
        </w:rPr>
      </w:pPr>
    </w:p>
    <w:p w:rsidR="0035531B" w:rsidRDefault="001449C3" w:rsidP="0035531B">
      <w:pPr>
        <w:pStyle w:val="Text1-1"/>
        <w:rPr>
          <w:rStyle w:val="Tun9b"/>
          <w:b w:val="0"/>
        </w:rPr>
      </w:pPr>
      <w:r w:rsidRPr="001449C3">
        <w:rPr>
          <w:rStyle w:val="Tun9b"/>
          <w:b w:val="0"/>
        </w:rPr>
        <w:t>Neobsazeno.</w:t>
      </w:r>
    </w:p>
    <w:p w:rsidR="001449C3" w:rsidRPr="001449C3" w:rsidRDefault="001449C3" w:rsidP="001449C3">
      <w:pPr>
        <w:pStyle w:val="Text1-1"/>
        <w:numPr>
          <w:ilvl w:val="0"/>
          <w:numId w:val="0"/>
        </w:numPr>
        <w:ind w:left="737"/>
        <w:rPr>
          <w:rStyle w:val="Tun9b"/>
          <w:b w:val="0"/>
        </w:rPr>
      </w:pP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w:t>
      </w:r>
      <w:r w:rsidR="00F33F99">
        <w:t> </w:t>
      </w:r>
      <w:r>
        <w:t>jiným</w:t>
      </w:r>
      <w:r w:rsidR="00F33F99">
        <w:t xml:space="preserve"> </w:t>
      </w:r>
      <w:r>
        <w:t>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 xml:space="preserve">jednotném evropském osvědčení pro veřejné </w:t>
      </w:r>
      <w:r>
        <w:lastRenderedPageBreak/>
        <w:t>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 xml:space="preserve">vybrané </w:t>
      </w:r>
      <w:r>
        <w:lastRenderedPageBreak/>
        <w:t>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1449C3" w:rsidRDefault="001449C3" w:rsidP="001449C3">
      <w:pPr>
        <w:pStyle w:val="Odrka1-1"/>
        <w:numPr>
          <w:ilvl w:val="0"/>
          <w:numId w:val="0"/>
        </w:numPr>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 xml:space="preserve">plnění veřejné zakázky nebo poskytnutí věcí nebo práv </w:t>
      </w:r>
      <w:r>
        <w:lastRenderedPageBreak/>
        <w:t>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4" w:name="_Toc11155437"/>
      <w:r>
        <w:t>DALŠÍ INFORMACE/DOKUMENTY PŘEDKLÁDANÉ DODAVATELEM</w:t>
      </w:r>
      <w:r w:rsidR="00092CC9">
        <w:t xml:space="preserve"> v </w:t>
      </w:r>
      <w:r>
        <w:t>NABÍDCE</w:t>
      </w:r>
      <w:bookmarkEnd w:id="14"/>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rsidR="0035531B" w:rsidRPr="00502B4B" w:rsidRDefault="0035531B" w:rsidP="00193D8F">
      <w:pPr>
        <w:pStyle w:val="Odrka1-1"/>
        <w:rPr>
          <w:b/>
        </w:rPr>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r w:rsidR="00502B4B">
        <w:t xml:space="preserve"> </w:t>
      </w:r>
    </w:p>
    <w:p w:rsidR="0035531B" w:rsidRDefault="0035531B" w:rsidP="00ED3E76">
      <w:pPr>
        <w:pStyle w:val="Odrka1-1"/>
        <w:numPr>
          <w:ilvl w:val="0"/>
          <w:numId w:val="47"/>
        </w:numPr>
        <w:ind w:left="1134" w:hanging="425"/>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ED3E76">
      <w:pPr>
        <w:pStyle w:val="Textbezslovn"/>
        <w:numPr>
          <w:ilvl w:val="0"/>
          <w:numId w:val="47"/>
        </w:numPr>
        <w:ind w:left="1134" w:hanging="425"/>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w:t>
      </w:r>
      <w:r w:rsidR="00092CC9">
        <w:lastRenderedPageBreak/>
        <w:t>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rsidR="0035531B" w:rsidRDefault="0035531B" w:rsidP="0060115D">
      <w:pPr>
        <w:pStyle w:val="Odrka1-1"/>
      </w:pPr>
      <w:r>
        <w:t>Uveden</w:t>
      </w:r>
      <w:r w:rsidR="00ED3E76">
        <w:t>á</w:t>
      </w:r>
      <w:r>
        <w:t xml:space="preserve"> část plnění veřejné zakázky j</w:t>
      </w:r>
      <w:r w:rsidR="00ED3E76">
        <w:t>e</w:t>
      </w:r>
      <w:r>
        <w:t xml:space="preserve"> tvořen</w:t>
      </w:r>
      <w:r w:rsidR="00ED3E76">
        <w:t>a</w:t>
      </w:r>
      <w:r>
        <w:t xml:space="preserve"> </w:t>
      </w:r>
      <w:r w:rsidR="00B82A36" w:rsidRPr="00ED3E76">
        <w:t>SO</w:t>
      </w:r>
      <w:r w:rsidRPr="00ED3E76">
        <w:t>, je</w:t>
      </w:r>
      <w:r w:rsidR="00ED3E76">
        <w:t>hož</w:t>
      </w:r>
      <w:r>
        <w:t xml:space="preserve"> provádění má důležitý význam pro </w:t>
      </w:r>
      <w:r w:rsidR="00ED3E76">
        <w:t>realizaci zakázky jako celku</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lastRenderedPageBreak/>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rsidR="00073A02" w:rsidRDefault="00073A02" w:rsidP="00073A02">
      <w:pPr>
        <w:pStyle w:val="Odrka1-1"/>
        <w:numPr>
          <w:ilvl w:val="0"/>
          <w:numId w:val="0"/>
        </w:numPr>
        <w:ind w:left="1077"/>
      </w:pPr>
      <w:r>
        <w:t>SO 14-10 - Železniční most v km 421,827 (podchod pro cestující)</w:t>
      </w:r>
    </w:p>
    <w:p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rsidR="0035531B" w:rsidRDefault="00ED01C5" w:rsidP="0060115D">
      <w:pPr>
        <w:pStyle w:val="Odrka1-1"/>
      </w:pPr>
      <w:r>
        <w:t>Výše uvedená</w:t>
      </w:r>
      <w:r w:rsidR="0035531B">
        <w:t xml:space="preserve"> vyhrazen</w:t>
      </w:r>
      <w:r>
        <w:t>á</w:t>
      </w:r>
      <w:r w:rsidR="0035531B">
        <w:t xml:space="preserve"> část plnění veřejné zakázky j</w:t>
      </w:r>
      <w:r>
        <w:t xml:space="preserve">e </w:t>
      </w:r>
      <w:r w:rsidR="0035531B">
        <w:t>tvořen</w:t>
      </w:r>
      <w:r>
        <w:t>a</w:t>
      </w:r>
      <w:r w:rsidR="0035531B">
        <w:t xml:space="preserve"> </w:t>
      </w:r>
      <w:r w:rsidR="00A95C0A" w:rsidRPr="00ED01C5">
        <w:t>SO</w:t>
      </w:r>
      <w:r w:rsidR="00073A02">
        <w:t>,</w:t>
      </w:r>
      <w:r w:rsidR="0035531B">
        <w:t xml:space="preserve"> je</w:t>
      </w:r>
      <w:r w:rsidR="00073A02">
        <w:t>hož</w:t>
      </w:r>
      <w:r w:rsidR="0035531B">
        <w:t xml:space="preserve"> provádění má důležitý význam pro </w:t>
      </w:r>
      <w:r w:rsidR="00A17E4B">
        <w:t>realizaci zakázky jako</w:t>
      </w:r>
      <w:r w:rsidR="00073A02">
        <w:t xml:space="preserve"> celku.</w:t>
      </w:r>
      <w:r w:rsidR="0035531B">
        <w:t xml:space="preserve"> Zadavatel má</w:t>
      </w:r>
      <w:r w:rsidR="0060115D">
        <w:t xml:space="preserve"> z </w:t>
      </w:r>
      <w:r w:rsidR="0035531B">
        <w:t>těchto důvodů zvýšený zájem na řádném</w:t>
      </w:r>
      <w:r w:rsidR="00845C50">
        <w:t xml:space="preserve"> a </w:t>
      </w:r>
      <w:r w:rsidR="0035531B">
        <w:t>včasném plnění t</w:t>
      </w:r>
      <w:r>
        <w:t>éto</w:t>
      </w:r>
      <w:r w:rsidR="0035531B">
        <w:t xml:space="preserve"> čás</w:t>
      </w:r>
      <w:r>
        <w:t>ti</w:t>
      </w:r>
      <w:r w:rsidR="0035531B">
        <w:t xml:space="preserve"> předmětu veřejné zakázky.</w:t>
      </w:r>
      <w:r w:rsidR="0060115D">
        <w:t xml:space="preserve"> S </w:t>
      </w:r>
      <w:r w:rsidR="0035531B">
        <w:t>ohledem na to považuje zadavatel za potřebné zajistit, aby tuto část předmětu plnění prováděl kvalifikovaný</w:t>
      </w:r>
      <w:r w:rsidR="00845C50">
        <w:t xml:space="preserve"> a </w:t>
      </w:r>
      <w:r w:rsidR="0035531B">
        <w:t>ekonomicky způsobilý dodavatel, vůči kterému může zadavatel na základě uzavřené smlouvy</w:t>
      </w:r>
      <w:r w:rsidR="00092CC9">
        <w:t xml:space="preserve"> o </w:t>
      </w:r>
      <w:r w:rsidR="0035531B">
        <w:t>dílo uplatňovat přímý vliv.</w:t>
      </w:r>
    </w:p>
    <w:p w:rsidR="0035531B" w:rsidRDefault="0035531B" w:rsidP="0060115D">
      <w:pPr>
        <w:pStyle w:val="Odrka1-1"/>
      </w:pPr>
      <w:r>
        <w:t>Výše uveden</w:t>
      </w:r>
      <w:r w:rsidR="00ED01C5">
        <w:t>ý</w:t>
      </w:r>
      <w:r>
        <w:t xml:space="preserve"> vyhrazen</w:t>
      </w:r>
      <w:r w:rsidR="00ED01C5">
        <w:t>ý</w:t>
      </w:r>
      <w:r>
        <w:t xml:space="preserve"> stavební objekt</w:t>
      </w:r>
      <w:r w:rsidR="00ED01C5">
        <w:t xml:space="preserve"> představuje</w:t>
      </w:r>
      <w:r>
        <w:t xml:space="preserve"> svou finanční hodnotou celkem cca </w:t>
      </w:r>
      <w:r w:rsidR="00ED01C5">
        <w:t xml:space="preserve">21%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rsidR="00ED3E76" w:rsidRDefault="0035531B" w:rsidP="0060115D">
      <w:pPr>
        <w:pStyle w:val="Odrka1-2-"/>
      </w:pPr>
      <w:r>
        <w:lastRenderedPageBreak/>
        <w:t>profesní způsobilost týkající se oprávnění</w:t>
      </w:r>
      <w:r w:rsidR="00BC6D2B">
        <w:t xml:space="preserve"> k </w:t>
      </w:r>
      <w:r>
        <w:t>podnikání</w:t>
      </w:r>
      <w:r w:rsidR="00092CC9">
        <w:t xml:space="preserve"> v </w:t>
      </w:r>
      <w:r>
        <w:t xml:space="preserve">rozsahu živnosti </w:t>
      </w:r>
      <w:r w:rsidRPr="00ED3E76">
        <w:t>provádění staveb, jejich změn</w:t>
      </w:r>
      <w:r w:rsidR="00845C50" w:rsidRPr="00ED3E76">
        <w:t xml:space="preserve"> a </w:t>
      </w:r>
      <w:r w:rsidRPr="00ED3E76">
        <w:t xml:space="preserve">odstraňování; </w:t>
      </w:r>
    </w:p>
    <w:p w:rsidR="00ED3E76"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3 </w:t>
      </w:r>
      <w:r w:rsidRPr="00ED3E76">
        <w:t xml:space="preserve">písm. </w:t>
      </w:r>
      <w:r w:rsidR="00ED3E76" w:rsidRPr="00ED3E76">
        <w:t>d</w:t>
      </w:r>
      <w:r w:rsidR="00ED3E76">
        <w:t>)</w:t>
      </w:r>
      <w:r>
        <w:t xml:space="preserve"> autorizačního zákona; </w:t>
      </w:r>
    </w:p>
    <w:p w:rsidR="00ED3E76" w:rsidRPr="00BC6D2B" w:rsidRDefault="0035531B" w:rsidP="00ED3E76">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rsidR="0035531B" w:rsidRPr="00FA1D4A" w:rsidRDefault="00ED3E76" w:rsidP="00FA1D4A">
      <w:pPr>
        <w:pStyle w:val="Odrka1-3"/>
      </w:pPr>
      <w:r w:rsidRPr="00ED3E76">
        <w:t>nejméně jedna nejvýznamnější stavební práce musí zahrnovat novostavbu nebo rekonstrukci podchodu v železniční stanic</w:t>
      </w:r>
      <w:r w:rsidR="00FA1D4A">
        <w:t xml:space="preserve">i o délce podchodu nejméně 35 m; </w:t>
      </w:r>
      <w:r w:rsidR="00FA1D4A" w:rsidRPr="00FA1D4A">
        <w:t>tuto nejvýznamnější stavební práci nelze prokazovat prostřednictvím poddodavatele.</w:t>
      </w:r>
    </w:p>
    <w:p w:rsidR="0035531B" w:rsidRDefault="0035531B" w:rsidP="002414D1">
      <w:pPr>
        <w:pStyle w:val="Textbezslovn"/>
        <w:ind w:left="1560"/>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rsidR="0035531B" w:rsidRDefault="0035531B" w:rsidP="00BC6D2B">
      <w:pPr>
        <w:pStyle w:val="Odrka1-2-"/>
      </w:pPr>
      <w:r>
        <w:t>požadavek kritéria technické kvalifikace na předložení seznamu odborného personálu dodavatele</w:t>
      </w:r>
      <w:r w:rsidR="00092CC9">
        <w:t xml:space="preserve"> v </w:t>
      </w:r>
      <w:r>
        <w:t xml:space="preserve">rozsahu funkce </w:t>
      </w:r>
      <w:r w:rsidR="008C3074">
        <w:t xml:space="preserve">zástupce stavbyvedoucího a </w:t>
      </w:r>
      <w:r w:rsidRPr="008C3074">
        <w:t>specialisty (vedoucího prací) na</w:t>
      </w:r>
      <w:r w:rsidR="008C3074" w:rsidRPr="008C3074">
        <w:t xml:space="preserve"> mosty a inženýrské konstrukce</w:t>
      </w:r>
      <w:r w:rsidR="00FA1D4A">
        <w:t>.</w:t>
      </w:r>
    </w:p>
    <w:p w:rsidR="008C3074" w:rsidRPr="008C3074" w:rsidRDefault="008C3074" w:rsidP="008C3074">
      <w:pPr>
        <w:pStyle w:val="Odrka1-2-"/>
        <w:numPr>
          <w:ilvl w:val="0"/>
          <w:numId w:val="0"/>
        </w:numPr>
        <w:ind w:left="1531"/>
      </w:pP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5" w:name="_Toc11155438"/>
      <w:r>
        <w:t>PROHLÍDKA MÍSTA PLNĚNÍ (STAVENIŠTĚ)</w:t>
      </w:r>
      <w:bookmarkEnd w:id="15"/>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6" w:name="_Toc11155439"/>
      <w:r>
        <w:t>JAZYK NABÍDEK</w:t>
      </w:r>
      <w:bookmarkEnd w:id="16"/>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 xml:space="preserve">zadávacích podmínkách požadován doklad podle právního řádu České republiky, může dodavatel předložit obdobný doklad podle právního řádu státu, ve kterém se </w:t>
      </w:r>
      <w:r>
        <w:lastRenderedPageBreak/>
        <w:t>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7" w:name="_Toc11155440"/>
      <w:r>
        <w:t>OBSAH</w:t>
      </w:r>
      <w:r w:rsidR="00845C50">
        <w:t xml:space="preserve"> a </w:t>
      </w:r>
      <w:r>
        <w:t>PODÁVÁNÍ NABÍDEK</w:t>
      </w:r>
      <w:bookmarkEnd w:id="17"/>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w:t>
      </w:r>
      <w:r w:rsidR="00845C50">
        <w:t xml:space="preserve"> a </w:t>
      </w:r>
      <w:r>
        <w:t xml:space="preserve">to prostřednictvím elektronického nástroje E-ZAK na níže uvedenou elektronickou adresu </w:t>
      </w:r>
      <w:hyperlink r:id="rId18" w:history="1">
        <w:r w:rsidR="008D552B"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Pr="008C3074" w:rsidRDefault="00AA30E3" w:rsidP="00AA30E3">
      <w:pPr>
        <w:pStyle w:val="Text1-1"/>
      </w:pPr>
      <w:r w:rsidRPr="00AA30E3">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https://zakazky.szdc.cz/manual.html.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 otevřeném elektronickém formátu XML a ve formátu xls/xlsx. Soupis prací ve formátu XML má strukturu dat dle datového předpisu XDC (popis datového předpisu viz https://xdc.szdc.cz). Oceněný </w:t>
      </w:r>
      <w:r w:rsidRPr="00261582">
        <w:rPr>
          <w:b/>
        </w:rPr>
        <w:t xml:space="preserve">Soupis prací bude dodavatelem v nabídce předložen pouze ve formátu XML. </w:t>
      </w:r>
      <w:r w:rsidRPr="00AA30E3">
        <w:t>V případě změn a doplnění zadávací dokumentace budou případné změny či úpravy Soupisu prací zadavatelem prováděny ve formátu XML a xls/xlsx. Soupis prací ve formátu XML může dodavatel také vyplnit v modulu pro ocenění nabídkové ceny na zabezpečeném serveru https://xdc.szdc.cz.</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lastRenderedPageBreak/>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4331E6">
        <w:t>.</w:t>
      </w:r>
      <w:r w:rsidR="00845C50">
        <w:t xml:space="preserve"> </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Default="0035531B" w:rsidP="00BC6D2B">
      <w:pPr>
        <w:pStyle w:val="Odrka1-1"/>
      </w:pPr>
      <w:r>
        <w:t>Harmonogram postupu prací zpracovaný podle požadavků zadavatele stanovených</w:t>
      </w:r>
      <w:r w:rsidR="00092CC9">
        <w:t xml:space="preserve"> v </w:t>
      </w:r>
      <w:r>
        <w:t>článku 9.1 těchto Pokynů.</w:t>
      </w:r>
    </w:p>
    <w:p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rsidR="0035531B" w:rsidRDefault="0035531B" w:rsidP="00BC6D2B">
      <w:pPr>
        <w:pStyle w:val="Odrka1-1"/>
      </w:pPr>
      <w:r>
        <w:t>Oceněný Soupis prací včetně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w:t>
      </w:r>
      <w:r w:rsidRPr="008E1138">
        <w:rPr>
          <w:rStyle w:val="Tun9b"/>
          <w:b w:val="0"/>
        </w:rPr>
        <w:lastRenderedPageBreak/>
        <w:t xml:space="preserve">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8" w:name="_Toc11155441"/>
      <w:r>
        <w:t>POŽADAVKY NA ZPRACOVÁNÍ NABÍDKOVÉ CENY</w:t>
      </w:r>
      <w:bookmarkEnd w:id="18"/>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p>
    <w:p w:rsidR="0035531B" w:rsidRDefault="0035531B" w:rsidP="007038DC">
      <w:pPr>
        <w:pStyle w:val="Nadpis1-1"/>
      </w:pPr>
      <w:bookmarkStart w:id="19" w:name="_Toc11155442"/>
      <w:r>
        <w:t>VARIANTY NABÍDKY, VÝHRADA ZMĚNY DODAVATELE</w:t>
      </w:r>
      <w:bookmarkEnd w:id="19"/>
      <w:r>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815C1B">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4331E6">
        <w:t xml:space="preserve">náročnost jednotlivých činností </w:t>
      </w:r>
      <w:r>
        <w:t>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Default="0035531B" w:rsidP="007038DC">
      <w:pPr>
        <w:pStyle w:val="Nadpis1-1"/>
      </w:pPr>
      <w:bookmarkStart w:id="20" w:name="_Toc11155443"/>
      <w:r>
        <w:t>OTEVÍRÁNÍ NABÍDEK</w:t>
      </w:r>
      <w:bookmarkEnd w:id="20"/>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1" w:name="_Toc11155444"/>
      <w:r>
        <w:t>POSOUZENÍ SPLNĚNÍ PODMÍNEK ÚČASTI</w:t>
      </w:r>
      <w:bookmarkEnd w:id="21"/>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2" w:name="_Toc11155445"/>
      <w:r>
        <w:t>HODNOCENÍ NABÍDEK</w:t>
      </w:r>
      <w:bookmarkEnd w:id="22"/>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lastRenderedPageBreak/>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3" w:name="_Toc11155446"/>
      <w:r>
        <w:t>ZRUŠENÍ ZADÁVACÍHO ŘÍZENÍ</w:t>
      </w:r>
      <w:bookmarkEnd w:id="23"/>
    </w:p>
    <w:p w:rsidR="0035531B" w:rsidRDefault="0035531B" w:rsidP="0035531B">
      <w:pPr>
        <w:pStyle w:val="Text1-1"/>
      </w:pPr>
      <w:r>
        <w:t>Důvody pro zrušení zadávacího řízení této veřejné zakázky upravuje § 127 ZZVZ.</w:t>
      </w:r>
    </w:p>
    <w:p w:rsidR="0035531B" w:rsidRPr="00DB3EAE" w:rsidRDefault="0035531B" w:rsidP="009C056B">
      <w:pPr>
        <w:pStyle w:val="Text1-1"/>
      </w:pPr>
      <w:r w:rsidRPr="00DB3EAE">
        <w:t xml:space="preserve">Zadavatel si </w:t>
      </w:r>
      <w:r w:rsidR="009C056B" w:rsidRPr="00DB3EAE">
        <w:t xml:space="preserve">v souladu se Směrnicí Ministerstva dopravy č. V-2/2012 (Směrnice upravující postupy Ministerstva dopravy, investorských organizací a Státního fondu dopravní infrastruktury v průběhu přípravy a realizace investičních a neinvestičních akcí dopravní infrastruktury, financovaných bez účasti státního rozpočtu) </w:t>
      </w:r>
      <w:r w:rsidRPr="00DB3EAE">
        <w:t>vyhrazuje právo zrušit zadávací řízení, pokud stavební povolení bude obsahovat podmínky, které nebyly zohledněny</w:t>
      </w:r>
      <w:r w:rsidR="00092CC9" w:rsidRPr="00DB3EAE">
        <w:t xml:space="preserve"> v </w:t>
      </w:r>
      <w:r w:rsidRPr="00DB3EAE">
        <w:t>zadávací dokumentaci, nebo nebude-li vydané stavební povolení pravomocné.</w:t>
      </w:r>
      <w:r w:rsidR="00C57AA2" w:rsidRPr="00DB3EAE">
        <w:t xml:space="preserve"> </w:t>
      </w:r>
    </w:p>
    <w:p w:rsidR="0035531B" w:rsidRDefault="0035531B" w:rsidP="007038DC">
      <w:pPr>
        <w:pStyle w:val="Nadpis1-1"/>
      </w:pPr>
      <w:bookmarkStart w:id="24" w:name="_Toc11155447"/>
      <w:r>
        <w:t>UZAVŘENÍ SMLOUVY</w:t>
      </w:r>
      <w:bookmarkEnd w:id="24"/>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501B32"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 xml:space="preserve">účastníkem zadávacího řízení, který se umístil </w:t>
      </w:r>
      <w:r>
        <w:lastRenderedPageBreak/>
        <w:t>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542AEE">
      <w:pPr>
        <w:pStyle w:val="Odrka1-1"/>
      </w:pPr>
      <w:r>
        <w:t xml:space="preserve">originálu nebo ověřené kopie závazného příslibu banky, kterým vybraný dodavatel prokáže, že </w:t>
      </w:r>
      <w:r w:rsidR="00542AEE"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4E39AA" w:rsidRPr="004E39AA">
        <w:rPr>
          <w:b/>
        </w:rPr>
        <w:t>15 mil.</w:t>
      </w:r>
      <w:r w:rsidRPr="004E39AA">
        <w:rPr>
          <w:b/>
        </w:rPr>
        <w:t xml:space="preserve"> Kč</w:t>
      </w:r>
      <w:r>
        <w:t>. Příslib musí být platný po dobu uvedenou ve Smlouvě</w:t>
      </w:r>
      <w:r w:rsidR="00092CC9">
        <w:t xml:space="preserve"> o </w:t>
      </w:r>
      <w:r>
        <w:t xml:space="preserve">dílo. </w:t>
      </w:r>
      <w:r w:rsidR="007F3581">
        <w:t>P</w:t>
      </w:r>
      <w:r>
        <w:t xml:space="preserve">říslib banky </w:t>
      </w:r>
      <w:r w:rsidR="007F3581">
        <w:t>vybraný dodavatel předloží</w:t>
      </w:r>
      <w:r>
        <w:t xml:space="preserve"> až po uplynutí lhůty ve smyslu § 246 ZZVZ, ve které zadavatel nesmí uzavřít smlouvu;</w:t>
      </w:r>
    </w:p>
    <w:p w:rsidR="0035531B" w:rsidRDefault="0035531B" w:rsidP="007038DC">
      <w:pPr>
        <w:pStyle w:val="Odrka1-1"/>
      </w:pPr>
      <w:r>
        <w:lastRenderedPageBreak/>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rsidR="0044189F">
        <w:t>rozsahu projektování UTZ/E.</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 xml:space="preserve">tom, které osoby jsou vlastníky akcií, </w:t>
      </w:r>
      <w:r>
        <w:lastRenderedPageBreak/>
        <w:t>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5" w:name="_Toc11155448"/>
      <w:r>
        <w:t>OCHRANA INFORMACÍ</w:t>
      </w:r>
      <w:bookmarkEnd w:id="25"/>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6" w:name="_Toc11155449"/>
      <w:r>
        <w:t>ZADÁVACÍ LHŮTA</w:t>
      </w:r>
      <w:r w:rsidR="00845C50">
        <w:t xml:space="preserve"> </w:t>
      </w:r>
      <w:r w:rsidR="00092CC9">
        <w:t>A</w:t>
      </w:r>
      <w:r w:rsidR="00845C50">
        <w:t> </w:t>
      </w:r>
      <w:r>
        <w:t>JISTOTA ZA NABÍDKU</w:t>
      </w:r>
      <w:bookmarkEnd w:id="26"/>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A60E7">
        <w:t>2 200 000,-</w:t>
      </w:r>
      <w:r>
        <w:t xml:space="preserve">Kč (slovy: </w:t>
      </w:r>
      <w:r w:rsidR="008A60E7">
        <w:t xml:space="preserve">dva miliony dvěstě tisíc </w:t>
      </w:r>
      <w:r>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8A60E7">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8A60E7" w:rsidRPr="008A60E7">
        <w:t>30007-22307011/0710</w:t>
      </w:r>
      <w:r>
        <w:t xml:space="preserve">, variabilní symbol </w:t>
      </w:r>
      <w:r w:rsidR="008A60E7">
        <w:t>5213510017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Předložení listinné bankovní záruky nebo kopie bankovní záruky není </w:t>
      </w:r>
      <w:r>
        <w:lastRenderedPageBreak/>
        <w:t>připuštěno</w:t>
      </w:r>
      <w:r w:rsidR="00950977">
        <w:t xml:space="preserve"> (sken bankovní záruky nestačí, musí to být 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7" w:name="_Toc11155450"/>
      <w:r>
        <w:t>PŘÍLOHY TĚCHTO POKYNŮ</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tabs>
          <w:tab w:val="left" w:pos="2127"/>
        </w:tabs>
        <w:ind w:left="2127" w:hanging="1390"/>
      </w:pPr>
      <w:r>
        <w:tab/>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F77374">
              <w:rPr>
                <w:b/>
              </w:rPr>
              <w:t>5</w:t>
            </w:r>
            <w:r w:rsidRPr="00AD792A">
              <w:rPr>
                <w:b/>
              </w:rPr>
              <w:t xml:space="preserve">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474F4D">
      <w:pPr>
        <w:pStyle w:val="Odstavec1-1a"/>
        <w:numPr>
          <w:ilvl w:val="0"/>
          <w:numId w:val="33"/>
        </w:numPr>
      </w:pPr>
      <w:r>
        <w:t>Příjmení: [</w:t>
      </w:r>
      <w:r w:rsidRPr="00DE6A35">
        <w:rPr>
          <w:b/>
          <w:highlight w:val="yellow"/>
        </w:rPr>
        <w:t>DOPLNÍ DODAVATEL</w:t>
      </w:r>
      <w:r>
        <w:t>]</w:t>
      </w:r>
    </w:p>
    <w:p w:rsidR="0035531B" w:rsidRDefault="0035531B" w:rsidP="00474F4D">
      <w:pPr>
        <w:pStyle w:val="Odstavec1-1a"/>
        <w:numPr>
          <w:ilvl w:val="0"/>
          <w:numId w:val="33"/>
        </w:numPr>
      </w:pPr>
      <w:r>
        <w:t>Jméno: [</w:t>
      </w:r>
      <w:r w:rsidRPr="00DE6A35">
        <w:rPr>
          <w:b/>
          <w:highlight w:val="yellow"/>
        </w:rPr>
        <w:t>DOPLNÍ DODAVATEL</w:t>
      </w:r>
      <w:r>
        <w:t>]</w:t>
      </w:r>
    </w:p>
    <w:p w:rsidR="0035531B" w:rsidRDefault="0035531B" w:rsidP="00474F4D">
      <w:pPr>
        <w:pStyle w:val="Odstavec1-1a"/>
        <w:numPr>
          <w:ilvl w:val="0"/>
          <w:numId w:val="33"/>
        </w:numPr>
      </w:pPr>
      <w:r>
        <w:t>Datum narození: [</w:t>
      </w:r>
      <w:r w:rsidRPr="00833899">
        <w:rPr>
          <w:highlight w:val="yellow"/>
        </w:rPr>
        <w:t>DOPLNÍ DODAVATEL</w:t>
      </w:r>
      <w:r>
        <w:t>]</w:t>
      </w:r>
    </w:p>
    <w:p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rsidR="00964860" w:rsidRDefault="00964860" w:rsidP="00F33F99">
      <w:pPr>
        <w:pStyle w:val="Textbezslovn"/>
        <w:ind w:left="0"/>
      </w:pPr>
    </w:p>
    <w:sectPr w:rsidR="00964860" w:rsidSect="00ED6360">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C44" w:rsidRDefault="00912C44" w:rsidP="00962258">
      <w:pPr>
        <w:spacing w:after="0" w:line="240" w:lineRule="auto"/>
      </w:pPr>
      <w:r>
        <w:separator/>
      </w:r>
    </w:p>
  </w:endnote>
  <w:endnote w:type="continuationSeparator" w:id="0">
    <w:p w:rsidR="00912C44" w:rsidRDefault="00912C4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F5C34" w:rsidRPr="00A24E5B" w:rsidTr="00EB46E5">
      <w:tc>
        <w:tcPr>
          <w:tcW w:w="1361" w:type="dxa"/>
          <w:tcMar>
            <w:left w:w="0" w:type="dxa"/>
            <w:right w:w="0" w:type="dxa"/>
          </w:tcMar>
          <w:vAlign w:val="bottom"/>
        </w:tcPr>
        <w:p w:rsidR="005F5C34" w:rsidRPr="00B8518B" w:rsidRDefault="005F5C3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447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4479">
            <w:rPr>
              <w:rStyle w:val="slostrnky"/>
              <w:noProof/>
            </w:rPr>
            <w:t>42</w:t>
          </w:r>
          <w:r w:rsidRPr="00B8518B">
            <w:rPr>
              <w:rStyle w:val="slostrnky"/>
            </w:rPr>
            <w:fldChar w:fldCharType="end"/>
          </w:r>
        </w:p>
      </w:tc>
      <w:tc>
        <w:tcPr>
          <w:tcW w:w="284" w:type="dxa"/>
          <w:shd w:val="clear" w:color="auto" w:fill="auto"/>
          <w:tcMar>
            <w:left w:w="0" w:type="dxa"/>
            <w:right w:w="0" w:type="dxa"/>
          </w:tcMar>
        </w:tcPr>
        <w:p w:rsidR="005F5C34" w:rsidRDefault="005F5C34" w:rsidP="00B8518B">
          <w:pPr>
            <w:pStyle w:val="Zpat"/>
          </w:pPr>
        </w:p>
      </w:tc>
      <w:tc>
        <w:tcPr>
          <w:tcW w:w="425" w:type="dxa"/>
          <w:shd w:val="clear" w:color="auto" w:fill="auto"/>
          <w:tcMar>
            <w:left w:w="0" w:type="dxa"/>
            <w:right w:w="0" w:type="dxa"/>
          </w:tcMar>
        </w:tcPr>
        <w:p w:rsidR="005F5C34" w:rsidRDefault="005F5C34" w:rsidP="00B8518B">
          <w:pPr>
            <w:pStyle w:val="Zpat"/>
          </w:pPr>
        </w:p>
      </w:tc>
      <w:tc>
        <w:tcPr>
          <w:tcW w:w="8505" w:type="dxa"/>
        </w:tcPr>
        <w:p w:rsidR="005F5C34" w:rsidRPr="00A24E5B" w:rsidRDefault="005F5C34" w:rsidP="00EB46E5">
          <w:pPr>
            <w:pStyle w:val="Zpat0"/>
          </w:pPr>
          <w:r w:rsidRPr="00A24E5B">
            <w:t>„Zajišťění bezbariérového přístupu na nástupiště v ŽST Roztoky u Prahy“</w:t>
          </w:r>
        </w:p>
        <w:p w:rsidR="005F5C34" w:rsidRPr="00A24E5B" w:rsidRDefault="005F5C34" w:rsidP="00EB46E5">
          <w:pPr>
            <w:pStyle w:val="Zpat0"/>
          </w:pPr>
          <w:r w:rsidRPr="00A24E5B">
            <w:t xml:space="preserve">Díl 1 – </w:t>
          </w:r>
          <w:r w:rsidRPr="00A24E5B">
            <w:rPr>
              <w:caps/>
            </w:rPr>
            <w:t>Požadavky a podmínky pro zpracování nabídky</w:t>
          </w:r>
        </w:p>
        <w:p w:rsidR="005F5C34" w:rsidRPr="00A24E5B" w:rsidRDefault="005F5C34" w:rsidP="0035531B">
          <w:pPr>
            <w:pStyle w:val="Zpat0"/>
          </w:pPr>
          <w:r w:rsidRPr="00A24E5B">
            <w:t xml:space="preserve">Část 2 – </w:t>
          </w:r>
          <w:r w:rsidRPr="00A24E5B">
            <w:rPr>
              <w:caps/>
            </w:rPr>
            <w:t>Pokyny pro dodavatele</w:t>
          </w:r>
          <w:r w:rsidRPr="00A24E5B">
            <w:t xml:space="preserve"> – Zhotovení stavby</w:t>
          </w:r>
        </w:p>
      </w:tc>
    </w:tr>
  </w:tbl>
  <w:p w:rsidR="005F5C34" w:rsidRPr="00B8518B" w:rsidRDefault="005F5C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C34" w:rsidRPr="00B8518B" w:rsidRDefault="005F5C34" w:rsidP="00460660">
    <w:pPr>
      <w:pStyle w:val="Zpat"/>
      <w:rPr>
        <w:sz w:val="2"/>
        <w:szCs w:val="2"/>
      </w:rPr>
    </w:pPr>
  </w:p>
  <w:p w:rsidR="005F5C34" w:rsidRPr="00460660" w:rsidRDefault="005F5C34">
    <w:pPr>
      <w:pStyle w:val="Zpat"/>
      <w:rPr>
        <w:sz w:val="2"/>
        <w:szCs w:val="2"/>
      </w:rPr>
    </w:pPr>
    <w:r>
      <w:rPr>
        <w:noProof/>
        <w:lang w:eastAsia="cs-CZ"/>
      </w:rPr>
      <w:drawing>
        <wp:anchor distT="0" distB="0" distL="114300" distR="114300" simplePos="0" relativeHeight="251670528" behindDoc="1" locked="1" layoutInCell="1" allowOverlap="1" wp14:anchorId="359F6384" wp14:editId="3EB99EDD">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C44" w:rsidRDefault="00912C44" w:rsidP="00962258">
      <w:pPr>
        <w:spacing w:after="0" w:line="240" w:lineRule="auto"/>
      </w:pPr>
      <w:r>
        <w:separator/>
      </w:r>
    </w:p>
  </w:footnote>
  <w:footnote w:type="continuationSeparator" w:id="0">
    <w:p w:rsidR="00912C44" w:rsidRDefault="00912C44" w:rsidP="00962258">
      <w:pPr>
        <w:spacing w:after="0" w:line="240" w:lineRule="auto"/>
      </w:pPr>
      <w:r>
        <w:continuationSeparator/>
      </w:r>
    </w:p>
  </w:footnote>
  <w:footnote w:id="1">
    <w:p w:rsidR="005F5C34" w:rsidRDefault="005F5C34">
      <w:pPr>
        <w:pStyle w:val="Textpoznpodarou"/>
      </w:pPr>
      <w:r>
        <w:rPr>
          <w:rStyle w:val="Znakapoznpodarou"/>
        </w:rPr>
        <w:footnoteRef/>
      </w:r>
      <w:r>
        <w:t xml:space="preserve"> </w:t>
      </w:r>
      <w:r w:rsidRPr="002C04EE">
        <w:t>Zákon č. 563/1991 Sb., o účetnictví, ve znění pozdějších předpisů.</w:t>
      </w:r>
    </w:p>
  </w:footnote>
  <w:footnote w:id="2">
    <w:p w:rsidR="005F5C34" w:rsidRDefault="005F5C34"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5F5C34" w:rsidRDefault="005F5C34"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5F5C34" w:rsidRDefault="005F5C34">
      <w:pPr>
        <w:pStyle w:val="Textpoznpodarou"/>
      </w:pPr>
      <w:r>
        <w:rPr>
          <w:rStyle w:val="Znakapoznpodarou"/>
        </w:rPr>
        <w:footnoteRef/>
      </w:r>
      <w:r>
        <w:t xml:space="preserve"> </w:t>
      </w:r>
      <w:r w:rsidRPr="00307641">
        <w:t>V případě další praxe dodavatel doplní další řádky.</w:t>
      </w:r>
    </w:p>
  </w:footnote>
  <w:footnote w:id="5">
    <w:p w:rsidR="005F5C34" w:rsidRDefault="005F5C34">
      <w:pPr>
        <w:pStyle w:val="Textpoznpodarou"/>
      </w:pPr>
      <w:r>
        <w:rPr>
          <w:rStyle w:val="Znakapoznpodarou"/>
        </w:rPr>
        <w:footnoteRef/>
      </w:r>
      <w:r>
        <w:t xml:space="preserve"> </w:t>
      </w:r>
      <w:r w:rsidRPr="00307641">
        <w:t>V případě další zkušenosti dodavatel doplní další řádky.</w:t>
      </w:r>
    </w:p>
  </w:footnote>
  <w:footnote w:id="6">
    <w:p w:rsidR="005F5C34" w:rsidRDefault="005F5C3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5F5C34" w:rsidRDefault="005F5C3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5F5C34" w:rsidRDefault="005F5C34">
      <w:pPr>
        <w:pStyle w:val="Textpoznpodarou"/>
      </w:pPr>
      <w:r>
        <w:rPr>
          <w:rStyle w:val="Znakapoznpodarou"/>
        </w:rPr>
        <w:footnoteRef/>
      </w:r>
      <w:r>
        <w:t xml:space="preserve"> </w:t>
      </w:r>
      <w:r w:rsidRPr="007E2234">
        <w:t>Identifikační údaje doplní dodavatel dle skutečnosti, zda se jedná o fyzickou či právnickou osobu.</w:t>
      </w:r>
    </w:p>
    <w:p w:rsidR="005F5C34" w:rsidRDefault="005F5C34">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F5C34" w:rsidTr="00C02D0A">
      <w:trPr>
        <w:trHeight w:hRule="exact" w:val="454"/>
      </w:trPr>
      <w:tc>
        <w:tcPr>
          <w:tcW w:w="1361" w:type="dxa"/>
          <w:tcMar>
            <w:top w:w="57" w:type="dxa"/>
            <w:left w:w="0" w:type="dxa"/>
            <w:right w:w="0" w:type="dxa"/>
          </w:tcMar>
        </w:tcPr>
        <w:p w:rsidR="005F5C34" w:rsidRPr="00B8518B" w:rsidRDefault="005F5C34" w:rsidP="00523EA7">
          <w:pPr>
            <w:pStyle w:val="Zpat"/>
            <w:rPr>
              <w:rStyle w:val="slostrnky"/>
            </w:rPr>
          </w:pPr>
        </w:p>
      </w:tc>
      <w:tc>
        <w:tcPr>
          <w:tcW w:w="3458" w:type="dxa"/>
          <w:shd w:val="clear" w:color="auto" w:fill="auto"/>
          <w:tcMar>
            <w:top w:w="57" w:type="dxa"/>
            <w:left w:w="0" w:type="dxa"/>
            <w:right w:w="0" w:type="dxa"/>
          </w:tcMar>
        </w:tcPr>
        <w:p w:rsidR="005F5C34" w:rsidRDefault="005F5C34" w:rsidP="00523EA7">
          <w:pPr>
            <w:pStyle w:val="Zpat"/>
          </w:pPr>
        </w:p>
      </w:tc>
      <w:tc>
        <w:tcPr>
          <w:tcW w:w="5698" w:type="dxa"/>
          <w:shd w:val="clear" w:color="auto" w:fill="auto"/>
          <w:tcMar>
            <w:top w:w="57" w:type="dxa"/>
            <w:left w:w="0" w:type="dxa"/>
            <w:right w:w="0" w:type="dxa"/>
          </w:tcMar>
        </w:tcPr>
        <w:p w:rsidR="005F5C34" w:rsidRPr="00D6163D" w:rsidRDefault="005F5C34" w:rsidP="00D6163D">
          <w:pPr>
            <w:pStyle w:val="Druhdokumentu"/>
          </w:pPr>
        </w:p>
      </w:tc>
    </w:tr>
  </w:tbl>
  <w:p w:rsidR="005F5C34" w:rsidRPr="00D6163D" w:rsidRDefault="005F5C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F5C34" w:rsidTr="00B22106">
      <w:trPr>
        <w:trHeight w:hRule="exact" w:val="936"/>
      </w:trPr>
      <w:tc>
        <w:tcPr>
          <w:tcW w:w="1361" w:type="dxa"/>
          <w:tcMar>
            <w:left w:w="0" w:type="dxa"/>
            <w:right w:w="0" w:type="dxa"/>
          </w:tcMar>
        </w:tcPr>
        <w:p w:rsidR="005F5C34" w:rsidRPr="00B8518B" w:rsidRDefault="005F5C34" w:rsidP="00FC6389">
          <w:pPr>
            <w:pStyle w:val="Zpat"/>
            <w:rPr>
              <w:rStyle w:val="slostrnky"/>
            </w:rPr>
          </w:pPr>
        </w:p>
      </w:tc>
      <w:tc>
        <w:tcPr>
          <w:tcW w:w="3458" w:type="dxa"/>
          <w:shd w:val="clear" w:color="auto" w:fill="auto"/>
          <w:tcMar>
            <w:left w:w="0" w:type="dxa"/>
            <w:right w:w="0" w:type="dxa"/>
          </w:tcMar>
        </w:tcPr>
        <w:p w:rsidR="005F5C34" w:rsidRDefault="005F5C34" w:rsidP="00FC6389">
          <w:pPr>
            <w:pStyle w:val="Zpat"/>
          </w:pPr>
        </w:p>
      </w:tc>
      <w:tc>
        <w:tcPr>
          <w:tcW w:w="5756" w:type="dxa"/>
          <w:shd w:val="clear" w:color="auto" w:fill="auto"/>
          <w:tcMar>
            <w:left w:w="0" w:type="dxa"/>
            <w:right w:w="0" w:type="dxa"/>
          </w:tcMar>
        </w:tcPr>
        <w:p w:rsidR="005F5C34" w:rsidRPr="00D6163D" w:rsidRDefault="005F5C34" w:rsidP="00FC6389">
          <w:pPr>
            <w:pStyle w:val="Druhdokumentu"/>
          </w:pPr>
        </w:p>
      </w:tc>
    </w:tr>
    <w:tr w:rsidR="005F5C34" w:rsidTr="00B22106">
      <w:trPr>
        <w:trHeight w:hRule="exact" w:val="936"/>
      </w:trPr>
      <w:tc>
        <w:tcPr>
          <w:tcW w:w="1361" w:type="dxa"/>
          <w:tcMar>
            <w:left w:w="0" w:type="dxa"/>
            <w:right w:w="0" w:type="dxa"/>
          </w:tcMar>
        </w:tcPr>
        <w:p w:rsidR="005F5C34" w:rsidRPr="00B8518B" w:rsidRDefault="005F5C34" w:rsidP="00FC6389">
          <w:pPr>
            <w:pStyle w:val="Zpat"/>
            <w:rPr>
              <w:rStyle w:val="slostrnky"/>
            </w:rPr>
          </w:pPr>
        </w:p>
      </w:tc>
      <w:tc>
        <w:tcPr>
          <w:tcW w:w="3458" w:type="dxa"/>
          <w:shd w:val="clear" w:color="auto" w:fill="auto"/>
          <w:tcMar>
            <w:left w:w="0" w:type="dxa"/>
            <w:right w:w="0" w:type="dxa"/>
          </w:tcMar>
        </w:tcPr>
        <w:p w:rsidR="005F5C34" w:rsidRDefault="005F5C34" w:rsidP="00FC6389">
          <w:pPr>
            <w:pStyle w:val="Zpat"/>
          </w:pPr>
        </w:p>
      </w:tc>
      <w:tc>
        <w:tcPr>
          <w:tcW w:w="5756" w:type="dxa"/>
          <w:shd w:val="clear" w:color="auto" w:fill="auto"/>
          <w:tcMar>
            <w:left w:w="0" w:type="dxa"/>
            <w:right w:w="0" w:type="dxa"/>
          </w:tcMar>
        </w:tcPr>
        <w:p w:rsidR="005F5C34" w:rsidRPr="00D6163D" w:rsidRDefault="005F5C34" w:rsidP="00FC6389">
          <w:pPr>
            <w:pStyle w:val="Druhdokumentu"/>
          </w:pPr>
        </w:p>
      </w:tc>
    </w:tr>
  </w:tbl>
  <w:p w:rsidR="005F5C34" w:rsidRPr="00D6163D" w:rsidRDefault="005F5C34"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A692534" wp14:editId="7EC4E53F">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F5C34" w:rsidRPr="00460660" w:rsidRDefault="005F5C3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4556B0"/>
    <w:multiLevelType w:val="hybridMultilevel"/>
    <w:tmpl w:val="ABFC793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7"/>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3C0C"/>
    <w:rsid w:val="000174E8"/>
    <w:rsid w:val="00017F3C"/>
    <w:rsid w:val="00020D8C"/>
    <w:rsid w:val="000338E9"/>
    <w:rsid w:val="00041EC8"/>
    <w:rsid w:val="00044A2D"/>
    <w:rsid w:val="000466BC"/>
    <w:rsid w:val="000536FE"/>
    <w:rsid w:val="0006499F"/>
    <w:rsid w:val="0006588D"/>
    <w:rsid w:val="00067A5E"/>
    <w:rsid w:val="00067EE3"/>
    <w:rsid w:val="000719BB"/>
    <w:rsid w:val="00072A65"/>
    <w:rsid w:val="00072C1E"/>
    <w:rsid w:val="00073A02"/>
    <w:rsid w:val="00074ED3"/>
    <w:rsid w:val="000839DD"/>
    <w:rsid w:val="00092CC9"/>
    <w:rsid w:val="000A7A9C"/>
    <w:rsid w:val="000B4EB8"/>
    <w:rsid w:val="000C2CE3"/>
    <w:rsid w:val="000C41F2"/>
    <w:rsid w:val="000D22C4"/>
    <w:rsid w:val="000D27D1"/>
    <w:rsid w:val="000D5E72"/>
    <w:rsid w:val="000E1A7F"/>
    <w:rsid w:val="000E63E1"/>
    <w:rsid w:val="000E6686"/>
    <w:rsid w:val="000F5D69"/>
    <w:rsid w:val="00106A0E"/>
    <w:rsid w:val="0011040C"/>
    <w:rsid w:val="00112864"/>
    <w:rsid w:val="00114472"/>
    <w:rsid w:val="00114988"/>
    <w:rsid w:val="00115069"/>
    <w:rsid w:val="001150F2"/>
    <w:rsid w:val="00140619"/>
    <w:rsid w:val="001449C3"/>
    <w:rsid w:val="00146BCB"/>
    <w:rsid w:val="00154A41"/>
    <w:rsid w:val="00162554"/>
    <w:rsid w:val="00162656"/>
    <w:rsid w:val="001656A2"/>
    <w:rsid w:val="00166DED"/>
    <w:rsid w:val="00170EC5"/>
    <w:rsid w:val="001747C1"/>
    <w:rsid w:val="00177D6B"/>
    <w:rsid w:val="00191F90"/>
    <w:rsid w:val="00193D8F"/>
    <w:rsid w:val="001950C2"/>
    <w:rsid w:val="001966EA"/>
    <w:rsid w:val="001B102A"/>
    <w:rsid w:val="001B23A1"/>
    <w:rsid w:val="001B4E74"/>
    <w:rsid w:val="001B707E"/>
    <w:rsid w:val="001C232C"/>
    <w:rsid w:val="001C645F"/>
    <w:rsid w:val="001C71E7"/>
    <w:rsid w:val="001E651D"/>
    <w:rsid w:val="001E678E"/>
    <w:rsid w:val="002002DA"/>
    <w:rsid w:val="002069C7"/>
    <w:rsid w:val="00206FE5"/>
    <w:rsid w:val="002071BB"/>
    <w:rsid w:val="00207DF5"/>
    <w:rsid w:val="002311A5"/>
    <w:rsid w:val="00233A53"/>
    <w:rsid w:val="00240B81"/>
    <w:rsid w:val="002414D1"/>
    <w:rsid w:val="00247D01"/>
    <w:rsid w:val="00250254"/>
    <w:rsid w:val="0025030F"/>
    <w:rsid w:val="0025279A"/>
    <w:rsid w:val="00261582"/>
    <w:rsid w:val="00261A5B"/>
    <w:rsid w:val="00262E5B"/>
    <w:rsid w:val="00262E86"/>
    <w:rsid w:val="0026385B"/>
    <w:rsid w:val="00272E91"/>
    <w:rsid w:val="00276AFE"/>
    <w:rsid w:val="002908B3"/>
    <w:rsid w:val="002924B8"/>
    <w:rsid w:val="002A3B57"/>
    <w:rsid w:val="002C04EE"/>
    <w:rsid w:val="002C31BF"/>
    <w:rsid w:val="002D7FD6"/>
    <w:rsid w:val="002E0008"/>
    <w:rsid w:val="002E0CD7"/>
    <w:rsid w:val="002E0CFB"/>
    <w:rsid w:val="002E5C7B"/>
    <w:rsid w:val="002F4333"/>
    <w:rsid w:val="002F438A"/>
    <w:rsid w:val="002F7399"/>
    <w:rsid w:val="00307641"/>
    <w:rsid w:val="00311F11"/>
    <w:rsid w:val="00325FF5"/>
    <w:rsid w:val="00327EEF"/>
    <w:rsid w:val="00327F28"/>
    <w:rsid w:val="0033239F"/>
    <w:rsid w:val="00333C1C"/>
    <w:rsid w:val="0034274B"/>
    <w:rsid w:val="0034719F"/>
    <w:rsid w:val="00350A35"/>
    <w:rsid w:val="00353C9A"/>
    <w:rsid w:val="0035410B"/>
    <w:rsid w:val="0035531B"/>
    <w:rsid w:val="003571D8"/>
    <w:rsid w:val="00357BC6"/>
    <w:rsid w:val="00361422"/>
    <w:rsid w:val="0036288F"/>
    <w:rsid w:val="00366FD0"/>
    <w:rsid w:val="003717A3"/>
    <w:rsid w:val="003719BB"/>
    <w:rsid w:val="00372C06"/>
    <w:rsid w:val="0037545D"/>
    <w:rsid w:val="00386FF1"/>
    <w:rsid w:val="00392EB6"/>
    <w:rsid w:val="00394D03"/>
    <w:rsid w:val="003956C6"/>
    <w:rsid w:val="00397AEE"/>
    <w:rsid w:val="003A082A"/>
    <w:rsid w:val="003A0B26"/>
    <w:rsid w:val="003A4513"/>
    <w:rsid w:val="003B2C11"/>
    <w:rsid w:val="003B3971"/>
    <w:rsid w:val="003C33F2"/>
    <w:rsid w:val="003D756E"/>
    <w:rsid w:val="003E3CE3"/>
    <w:rsid w:val="003E420D"/>
    <w:rsid w:val="003E4C13"/>
    <w:rsid w:val="003E79F5"/>
    <w:rsid w:val="003F1CFD"/>
    <w:rsid w:val="00404BA2"/>
    <w:rsid w:val="00404EBF"/>
    <w:rsid w:val="004078F3"/>
    <w:rsid w:val="00427794"/>
    <w:rsid w:val="004331E6"/>
    <w:rsid w:val="0044189F"/>
    <w:rsid w:val="00450F07"/>
    <w:rsid w:val="00452F69"/>
    <w:rsid w:val="00453CD3"/>
    <w:rsid w:val="00454716"/>
    <w:rsid w:val="00454BB9"/>
    <w:rsid w:val="00460660"/>
    <w:rsid w:val="00464BA9"/>
    <w:rsid w:val="00474F4D"/>
    <w:rsid w:val="00483969"/>
    <w:rsid w:val="00486107"/>
    <w:rsid w:val="00491827"/>
    <w:rsid w:val="004B1F76"/>
    <w:rsid w:val="004B34E9"/>
    <w:rsid w:val="004C153C"/>
    <w:rsid w:val="004C1E80"/>
    <w:rsid w:val="004C4399"/>
    <w:rsid w:val="004C6480"/>
    <w:rsid w:val="004C787C"/>
    <w:rsid w:val="004D5285"/>
    <w:rsid w:val="004E39AA"/>
    <w:rsid w:val="004E7A1F"/>
    <w:rsid w:val="004F1D17"/>
    <w:rsid w:val="004F4597"/>
    <w:rsid w:val="004F4B9B"/>
    <w:rsid w:val="00501B32"/>
    <w:rsid w:val="00502B4B"/>
    <w:rsid w:val="0050666E"/>
    <w:rsid w:val="00511AB9"/>
    <w:rsid w:val="00514111"/>
    <w:rsid w:val="00517640"/>
    <w:rsid w:val="005210B3"/>
    <w:rsid w:val="00523096"/>
    <w:rsid w:val="00523BB5"/>
    <w:rsid w:val="00523EA7"/>
    <w:rsid w:val="00533110"/>
    <w:rsid w:val="00537A14"/>
    <w:rsid w:val="005406EB"/>
    <w:rsid w:val="00540C01"/>
    <w:rsid w:val="00542AEE"/>
    <w:rsid w:val="005434A6"/>
    <w:rsid w:val="00553375"/>
    <w:rsid w:val="00555884"/>
    <w:rsid w:val="00564DDD"/>
    <w:rsid w:val="005736B7"/>
    <w:rsid w:val="005741F7"/>
    <w:rsid w:val="00574CDE"/>
    <w:rsid w:val="00575E5A"/>
    <w:rsid w:val="00577A3C"/>
    <w:rsid w:val="00580245"/>
    <w:rsid w:val="00582027"/>
    <w:rsid w:val="005828F8"/>
    <w:rsid w:val="005A0371"/>
    <w:rsid w:val="005A1F44"/>
    <w:rsid w:val="005A3D2F"/>
    <w:rsid w:val="005B5C4B"/>
    <w:rsid w:val="005D3C39"/>
    <w:rsid w:val="005F5C34"/>
    <w:rsid w:val="0060115D"/>
    <w:rsid w:val="00601A8C"/>
    <w:rsid w:val="0061068E"/>
    <w:rsid w:val="00610698"/>
    <w:rsid w:val="006115D3"/>
    <w:rsid w:val="00623490"/>
    <w:rsid w:val="00625493"/>
    <w:rsid w:val="00640B30"/>
    <w:rsid w:val="0064190C"/>
    <w:rsid w:val="0064267F"/>
    <w:rsid w:val="00654854"/>
    <w:rsid w:val="00655976"/>
    <w:rsid w:val="0065610E"/>
    <w:rsid w:val="00660AD3"/>
    <w:rsid w:val="00674ED6"/>
    <w:rsid w:val="006776B6"/>
    <w:rsid w:val="006779AE"/>
    <w:rsid w:val="00693150"/>
    <w:rsid w:val="00696F49"/>
    <w:rsid w:val="006A5570"/>
    <w:rsid w:val="006A689C"/>
    <w:rsid w:val="006B3D79"/>
    <w:rsid w:val="006B6FE4"/>
    <w:rsid w:val="006B7D93"/>
    <w:rsid w:val="006C00BB"/>
    <w:rsid w:val="006C2343"/>
    <w:rsid w:val="006C442A"/>
    <w:rsid w:val="006C4639"/>
    <w:rsid w:val="006E0578"/>
    <w:rsid w:val="006E1025"/>
    <w:rsid w:val="006E314D"/>
    <w:rsid w:val="006F5447"/>
    <w:rsid w:val="006F6B09"/>
    <w:rsid w:val="006F7F92"/>
    <w:rsid w:val="0070255F"/>
    <w:rsid w:val="007038DC"/>
    <w:rsid w:val="00706F4C"/>
    <w:rsid w:val="0070752A"/>
    <w:rsid w:val="00710723"/>
    <w:rsid w:val="007134F3"/>
    <w:rsid w:val="00720AF7"/>
    <w:rsid w:val="00723ED1"/>
    <w:rsid w:val="00733400"/>
    <w:rsid w:val="007356BD"/>
    <w:rsid w:val="00740AF5"/>
    <w:rsid w:val="007433C7"/>
    <w:rsid w:val="00743525"/>
    <w:rsid w:val="00744F6A"/>
    <w:rsid w:val="00745555"/>
    <w:rsid w:val="007541A2"/>
    <w:rsid w:val="00755818"/>
    <w:rsid w:val="007617F7"/>
    <w:rsid w:val="0076286B"/>
    <w:rsid w:val="00766846"/>
    <w:rsid w:val="0076790E"/>
    <w:rsid w:val="00773DC0"/>
    <w:rsid w:val="007764DC"/>
    <w:rsid w:val="0077673A"/>
    <w:rsid w:val="007846E1"/>
    <w:rsid w:val="007847D6"/>
    <w:rsid w:val="007922CA"/>
    <w:rsid w:val="00796DC1"/>
    <w:rsid w:val="007A2107"/>
    <w:rsid w:val="007A5172"/>
    <w:rsid w:val="007A63A4"/>
    <w:rsid w:val="007A67A0"/>
    <w:rsid w:val="007B2901"/>
    <w:rsid w:val="007B570C"/>
    <w:rsid w:val="007D5A8D"/>
    <w:rsid w:val="007E2234"/>
    <w:rsid w:val="007E4A6E"/>
    <w:rsid w:val="007F3581"/>
    <w:rsid w:val="007F56A7"/>
    <w:rsid w:val="00800851"/>
    <w:rsid w:val="008018E3"/>
    <w:rsid w:val="00803601"/>
    <w:rsid w:val="0080383C"/>
    <w:rsid w:val="00803CB0"/>
    <w:rsid w:val="00806352"/>
    <w:rsid w:val="00807DD0"/>
    <w:rsid w:val="008112E5"/>
    <w:rsid w:val="00812C9B"/>
    <w:rsid w:val="00815C1B"/>
    <w:rsid w:val="00816906"/>
    <w:rsid w:val="00821D01"/>
    <w:rsid w:val="00822064"/>
    <w:rsid w:val="00822B88"/>
    <w:rsid w:val="0082327B"/>
    <w:rsid w:val="0082507D"/>
    <w:rsid w:val="00826B7B"/>
    <w:rsid w:val="00831DE9"/>
    <w:rsid w:val="00833899"/>
    <w:rsid w:val="00842AF3"/>
    <w:rsid w:val="0084414D"/>
    <w:rsid w:val="00845C50"/>
    <w:rsid w:val="00846789"/>
    <w:rsid w:val="008514C0"/>
    <w:rsid w:val="008569A3"/>
    <w:rsid w:val="008572A1"/>
    <w:rsid w:val="00872044"/>
    <w:rsid w:val="00876D73"/>
    <w:rsid w:val="00887491"/>
    <w:rsid w:val="00887F36"/>
    <w:rsid w:val="008A3568"/>
    <w:rsid w:val="008A60E7"/>
    <w:rsid w:val="008B2021"/>
    <w:rsid w:val="008C0335"/>
    <w:rsid w:val="008C3074"/>
    <w:rsid w:val="008C50F3"/>
    <w:rsid w:val="008C65BC"/>
    <w:rsid w:val="008C7EFE"/>
    <w:rsid w:val="008D03B9"/>
    <w:rsid w:val="008D30C7"/>
    <w:rsid w:val="008D33C1"/>
    <w:rsid w:val="008D552B"/>
    <w:rsid w:val="008E1138"/>
    <w:rsid w:val="008F18D6"/>
    <w:rsid w:val="008F2C9B"/>
    <w:rsid w:val="008F797B"/>
    <w:rsid w:val="00904780"/>
    <w:rsid w:val="0090635B"/>
    <w:rsid w:val="00912C44"/>
    <w:rsid w:val="00916328"/>
    <w:rsid w:val="00920DEB"/>
    <w:rsid w:val="00922385"/>
    <w:rsid w:val="009223DF"/>
    <w:rsid w:val="00923CE9"/>
    <w:rsid w:val="00930B79"/>
    <w:rsid w:val="00931962"/>
    <w:rsid w:val="00936091"/>
    <w:rsid w:val="00940D8A"/>
    <w:rsid w:val="00950977"/>
    <w:rsid w:val="009549C5"/>
    <w:rsid w:val="00962258"/>
    <w:rsid w:val="00964860"/>
    <w:rsid w:val="00964DD1"/>
    <w:rsid w:val="009678B7"/>
    <w:rsid w:val="00992D9C"/>
    <w:rsid w:val="00996422"/>
    <w:rsid w:val="00996CB8"/>
    <w:rsid w:val="009A70A5"/>
    <w:rsid w:val="009B2E97"/>
    <w:rsid w:val="009B5146"/>
    <w:rsid w:val="009B6D32"/>
    <w:rsid w:val="009C056B"/>
    <w:rsid w:val="009C0F4D"/>
    <w:rsid w:val="009C418E"/>
    <w:rsid w:val="009C442C"/>
    <w:rsid w:val="009D20A1"/>
    <w:rsid w:val="009E07F4"/>
    <w:rsid w:val="009F309B"/>
    <w:rsid w:val="009F392E"/>
    <w:rsid w:val="009F53C5"/>
    <w:rsid w:val="009F6522"/>
    <w:rsid w:val="00A0740E"/>
    <w:rsid w:val="00A12463"/>
    <w:rsid w:val="00A17BFC"/>
    <w:rsid w:val="00A17E4B"/>
    <w:rsid w:val="00A24E5B"/>
    <w:rsid w:val="00A275E5"/>
    <w:rsid w:val="00A31566"/>
    <w:rsid w:val="00A4050F"/>
    <w:rsid w:val="00A45F55"/>
    <w:rsid w:val="00A50641"/>
    <w:rsid w:val="00A530BF"/>
    <w:rsid w:val="00A6177B"/>
    <w:rsid w:val="00A6445C"/>
    <w:rsid w:val="00A66136"/>
    <w:rsid w:val="00A71189"/>
    <w:rsid w:val="00A72842"/>
    <w:rsid w:val="00A7364A"/>
    <w:rsid w:val="00A74DCC"/>
    <w:rsid w:val="00A753ED"/>
    <w:rsid w:val="00A77512"/>
    <w:rsid w:val="00A82814"/>
    <w:rsid w:val="00A85D4F"/>
    <w:rsid w:val="00A94C2F"/>
    <w:rsid w:val="00A95C0A"/>
    <w:rsid w:val="00AA30E3"/>
    <w:rsid w:val="00AA3E17"/>
    <w:rsid w:val="00AA4CBB"/>
    <w:rsid w:val="00AA65FA"/>
    <w:rsid w:val="00AA7351"/>
    <w:rsid w:val="00AB1063"/>
    <w:rsid w:val="00AD056F"/>
    <w:rsid w:val="00AD0C7B"/>
    <w:rsid w:val="00AD1771"/>
    <w:rsid w:val="00AD1786"/>
    <w:rsid w:val="00AD5F1A"/>
    <w:rsid w:val="00AD6731"/>
    <w:rsid w:val="00AD792A"/>
    <w:rsid w:val="00AE1D4A"/>
    <w:rsid w:val="00AE3BB4"/>
    <w:rsid w:val="00B008D5"/>
    <w:rsid w:val="00B02F73"/>
    <w:rsid w:val="00B0619F"/>
    <w:rsid w:val="00B13A26"/>
    <w:rsid w:val="00B15A85"/>
    <w:rsid w:val="00B15D0D"/>
    <w:rsid w:val="00B22106"/>
    <w:rsid w:val="00B24B3B"/>
    <w:rsid w:val="00B429CF"/>
    <w:rsid w:val="00B448FF"/>
    <w:rsid w:val="00B5431A"/>
    <w:rsid w:val="00B575A4"/>
    <w:rsid w:val="00B60046"/>
    <w:rsid w:val="00B61530"/>
    <w:rsid w:val="00B645BC"/>
    <w:rsid w:val="00B70267"/>
    <w:rsid w:val="00B730D5"/>
    <w:rsid w:val="00B75EE1"/>
    <w:rsid w:val="00B77481"/>
    <w:rsid w:val="00B77C6D"/>
    <w:rsid w:val="00B80E53"/>
    <w:rsid w:val="00B82A36"/>
    <w:rsid w:val="00B8518B"/>
    <w:rsid w:val="00B91757"/>
    <w:rsid w:val="00B92BF5"/>
    <w:rsid w:val="00B97CC3"/>
    <w:rsid w:val="00BA7B9C"/>
    <w:rsid w:val="00BB4AF2"/>
    <w:rsid w:val="00BC06C4"/>
    <w:rsid w:val="00BC663E"/>
    <w:rsid w:val="00BC6D2B"/>
    <w:rsid w:val="00BD0F66"/>
    <w:rsid w:val="00BD7E91"/>
    <w:rsid w:val="00BD7F0D"/>
    <w:rsid w:val="00BE49F4"/>
    <w:rsid w:val="00C02D0A"/>
    <w:rsid w:val="00C03A6E"/>
    <w:rsid w:val="00C226C0"/>
    <w:rsid w:val="00C30F06"/>
    <w:rsid w:val="00C4160A"/>
    <w:rsid w:val="00C42FE6"/>
    <w:rsid w:val="00C44F6A"/>
    <w:rsid w:val="00C57268"/>
    <w:rsid w:val="00C57AA2"/>
    <w:rsid w:val="00C6198E"/>
    <w:rsid w:val="00C708EA"/>
    <w:rsid w:val="00C7216F"/>
    <w:rsid w:val="00C7483E"/>
    <w:rsid w:val="00C776E5"/>
    <w:rsid w:val="00C778A5"/>
    <w:rsid w:val="00C84397"/>
    <w:rsid w:val="00C93433"/>
    <w:rsid w:val="00C95162"/>
    <w:rsid w:val="00CB3151"/>
    <w:rsid w:val="00CB6A37"/>
    <w:rsid w:val="00CB7684"/>
    <w:rsid w:val="00CC4380"/>
    <w:rsid w:val="00CC7C8F"/>
    <w:rsid w:val="00CD1FC4"/>
    <w:rsid w:val="00CE22D6"/>
    <w:rsid w:val="00CF4237"/>
    <w:rsid w:val="00CF7ED8"/>
    <w:rsid w:val="00D034A0"/>
    <w:rsid w:val="00D10A2D"/>
    <w:rsid w:val="00D139AC"/>
    <w:rsid w:val="00D145E1"/>
    <w:rsid w:val="00D15D56"/>
    <w:rsid w:val="00D21061"/>
    <w:rsid w:val="00D37B14"/>
    <w:rsid w:val="00D4108E"/>
    <w:rsid w:val="00D57BFB"/>
    <w:rsid w:val="00D6163D"/>
    <w:rsid w:val="00D61683"/>
    <w:rsid w:val="00D6259C"/>
    <w:rsid w:val="00D65AB9"/>
    <w:rsid w:val="00D66DC3"/>
    <w:rsid w:val="00D831A3"/>
    <w:rsid w:val="00D97BE3"/>
    <w:rsid w:val="00DA3711"/>
    <w:rsid w:val="00DB3EAE"/>
    <w:rsid w:val="00DB49D3"/>
    <w:rsid w:val="00DB619A"/>
    <w:rsid w:val="00DD3C1B"/>
    <w:rsid w:val="00DD46F3"/>
    <w:rsid w:val="00DE51A5"/>
    <w:rsid w:val="00DE56F2"/>
    <w:rsid w:val="00DE5ED5"/>
    <w:rsid w:val="00DE6A35"/>
    <w:rsid w:val="00DF116D"/>
    <w:rsid w:val="00DF660E"/>
    <w:rsid w:val="00E01EA1"/>
    <w:rsid w:val="00E10D98"/>
    <w:rsid w:val="00E16FF7"/>
    <w:rsid w:val="00E22C30"/>
    <w:rsid w:val="00E267BE"/>
    <w:rsid w:val="00E26D68"/>
    <w:rsid w:val="00E437B0"/>
    <w:rsid w:val="00E44045"/>
    <w:rsid w:val="00E4520D"/>
    <w:rsid w:val="00E470A7"/>
    <w:rsid w:val="00E55EF8"/>
    <w:rsid w:val="00E618C4"/>
    <w:rsid w:val="00E7218A"/>
    <w:rsid w:val="00E878EE"/>
    <w:rsid w:val="00EA6EC7"/>
    <w:rsid w:val="00EB0647"/>
    <w:rsid w:val="00EB104F"/>
    <w:rsid w:val="00EB2436"/>
    <w:rsid w:val="00EB46E5"/>
    <w:rsid w:val="00EB5D4D"/>
    <w:rsid w:val="00EC10AE"/>
    <w:rsid w:val="00ED01C5"/>
    <w:rsid w:val="00ED0703"/>
    <w:rsid w:val="00ED14BD"/>
    <w:rsid w:val="00ED3E76"/>
    <w:rsid w:val="00ED6360"/>
    <w:rsid w:val="00ED78D2"/>
    <w:rsid w:val="00EE2244"/>
    <w:rsid w:val="00EE3C5F"/>
    <w:rsid w:val="00EE7882"/>
    <w:rsid w:val="00EF4479"/>
    <w:rsid w:val="00F016C7"/>
    <w:rsid w:val="00F12DEC"/>
    <w:rsid w:val="00F1715C"/>
    <w:rsid w:val="00F17E8A"/>
    <w:rsid w:val="00F20DE3"/>
    <w:rsid w:val="00F310F8"/>
    <w:rsid w:val="00F33F99"/>
    <w:rsid w:val="00F350AF"/>
    <w:rsid w:val="00F35939"/>
    <w:rsid w:val="00F45607"/>
    <w:rsid w:val="00F45B1E"/>
    <w:rsid w:val="00F46000"/>
    <w:rsid w:val="00F4722B"/>
    <w:rsid w:val="00F52108"/>
    <w:rsid w:val="00F54432"/>
    <w:rsid w:val="00F569C6"/>
    <w:rsid w:val="00F659EB"/>
    <w:rsid w:val="00F77374"/>
    <w:rsid w:val="00F77FDF"/>
    <w:rsid w:val="00F857C0"/>
    <w:rsid w:val="00F86BA6"/>
    <w:rsid w:val="00F93E20"/>
    <w:rsid w:val="00FA1D4A"/>
    <w:rsid w:val="00FB135C"/>
    <w:rsid w:val="00FB3656"/>
    <w:rsid w:val="00FB6342"/>
    <w:rsid w:val="00FC169F"/>
    <w:rsid w:val="00FC6389"/>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6CDD1"/>
  <w14:defaultImageDpi w14:val="32767"/>
  <w15:docId w15:val="{F2836E06-EB4D-4709-AFE0-F271847E9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D38FFB9-E281-47C4-A96A-4BCDE93E8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TotalTime>
  <Pages>42</Pages>
  <Words>17493</Words>
  <Characters>103215</Characters>
  <Application>Microsoft Office Word</Application>
  <DocSecurity>0</DocSecurity>
  <Lines>860</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4</cp:revision>
  <cp:lastPrinted>2019-07-29T14:57:00Z</cp:lastPrinted>
  <dcterms:created xsi:type="dcterms:W3CDTF">2019-10-22T06:56:00Z</dcterms:created>
  <dcterms:modified xsi:type="dcterms:W3CDTF">2019-10-29T08:48:00Z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